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w:t>
      </w:r>
      <w:proofErr w:type="spellStart"/>
      <w:r>
        <w:t>TNUoS</w:t>
      </w:r>
      <w:proofErr w:type="spellEnd"/>
      <w:r>
        <w:t xml:space="preserve">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w:t>
      </w:r>
      <w:proofErr w:type="spellStart"/>
      <w:r>
        <w:t>TNUoS</w:t>
      </w:r>
      <w:proofErr w:type="spellEnd"/>
      <w:r>
        <w:t xml:space="preserve">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 w:author="Author" w:date="2024-05-15T11:15:00Z">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155"/>
        <w:gridCol w:w="1982"/>
        <w:gridCol w:w="1918"/>
        <w:gridCol w:w="1501"/>
        <w:tblGridChange w:id="154">
          <w:tblGrid>
            <w:gridCol w:w="2155"/>
            <w:gridCol w:w="365"/>
            <w:gridCol w:w="1617"/>
            <w:gridCol w:w="783"/>
            <w:gridCol w:w="1135"/>
            <w:gridCol w:w="1145"/>
            <w:gridCol w:w="356"/>
            <w:gridCol w:w="1924"/>
          </w:tblGrid>
        </w:tblGridChange>
      </w:tblGrid>
      <w:tr w:rsidR="005C2C42" w:rsidRPr="00506BD8" w14:paraId="177DE49B" w14:textId="3E701B45" w:rsidTr="005C2C42">
        <w:tc>
          <w:tcPr>
            <w:tcW w:w="2186" w:type="dxa"/>
            <w:vAlign w:val="center"/>
            <w:tcPrChange w:id="155" w:author="Author" w:date="2024-05-15T11:15:00Z">
              <w:tcPr>
                <w:tcW w:w="2520" w:type="dxa"/>
                <w:gridSpan w:val="2"/>
                <w:vAlign w:val="center"/>
              </w:tcPr>
            </w:tcPrChange>
          </w:tcPr>
          <w:p w14:paraId="03BE7D5C" w14:textId="77777777" w:rsidR="005C2C42" w:rsidRPr="00874A70" w:rsidRDefault="005C2C42" w:rsidP="000C6F2B">
            <w:pPr>
              <w:pStyle w:val="1"/>
              <w:jc w:val="center"/>
              <w:rPr>
                <w:b/>
                <w:szCs w:val="22"/>
              </w:rPr>
            </w:pPr>
            <w:r w:rsidRPr="00874A70">
              <w:rPr>
                <w:b/>
                <w:szCs w:val="22"/>
              </w:rPr>
              <w:t>Generation Plant Type</w:t>
            </w:r>
          </w:p>
        </w:tc>
        <w:tc>
          <w:tcPr>
            <w:tcW w:w="2017" w:type="dxa"/>
            <w:vAlign w:val="center"/>
            <w:tcPrChange w:id="156" w:author="Author" w:date="2024-05-15T11:15:00Z">
              <w:tcPr>
                <w:tcW w:w="2400" w:type="dxa"/>
                <w:gridSpan w:val="2"/>
                <w:vAlign w:val="center"/>
              </w:tcPr>
            </w:tcPrChange>
          </w:tcPr>
          <w:p w14:paraId="3DDBE72C" w14:textId="77777777" w:rsidR="005C2C42" w:rsidRPr="00874A70" w:rsidRDefault="005C2C42" w:rsidP="000C6F2B">
            <w:pPr>
              <w:pStyle w:val="1"/>
              <w:jc w:val="center"/>
              <w:rPr>
                <w:b/>
                <w:szCs w:val="22"/>
              </w:rPr>
            </w:pPr>
            <w:r w:rsidRPr="00874A70">
              <w:rPr>
                <w:b/>
                <w:szCs w:val="22"/>
              </w:rPr>
              <w:t>Peak Security Background</w:t>
            </w:r>
          </w:p>
        </w:tc>
        <w:tc>
          <w:tcPr>
            <w:tcW w:w="1948" w:type="dxa"/>
            <w:vAlign w:val="center"/>
            <w:tcPrChange w:id="157" w:author="Author" w:date="2024-05-15T11:15:00Z">
              <w:tcPr>
                <w:tcW w:w="2280" w:type="dxa"/>
                <w:gridSpan w:val="2"/>
                <w:vAlign w:val="center"/>
              </w:tcPr>
            </w:tcPrChange>
          </w:tcPr>
          <w:p w14:paraId="38405807" w14:textId="77777777" w:rsidR="005C2C42" w:rsidRPr="00874A70" w:rsidRDefault="005C2C42"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405" w:type="dxa"/>
            <w:tcPrChange w:id="158" w:author="Author" w:date="2024-05-15T11:15:00Z">
              <w:tcPr>
                <w:tcW w:w="2280" w:type="dxa"/>
                <w:gridSpan w:val="2"/>
              </w:tcPr>
            </w:tcPrChange>
          </w:tcPr>
          <w:p w14:paraId="6DD3079F" w14:textId="296090C2" w:rsidR="005C2C42" w:rsidRPr="00874A70" w:rsidRDefault="005C2C42" w:rsidP="000C6F2B">
            <w:pPr>
              <w:pStyle w:val="1"/>
              <w:jc w:val="center"/>
              <w:rPr>
                <w:b/>
                <w:szCs w:val="22"/>
              </w:rPr>
            </w:pPr>
            <w:ins w:id="159" w:author="Author" w:date="2024-05-15T11:15:00Z">
              <w:r>
                <w:rPr>
                  <w:b/>
                  <w:szCs w:val="22"/>
                </w:rPr>
                <w:t>Technology Type</w:t>
              </w:r>
            </w:ins>
          </w:p>
        </w:tc>
      </w:tr>
      <w:tr w:rsidR="005C2C42" w:rsidRPr="00506BD8" w14:paraId="45F61E55" w14:textId="53D84BA2" w:rsidTr="005C2C42">
        <w:tc>
          <w:tcPr>
            <w:tcW w:w="2186" w:type="dxa"/>
            <w:tcPrChange w:id="160" w:author="Author" w:date="2024-05-15T11:15:00Z">
              <w:tcPr>
                <w:tcW w:w="2520" w:type="dxa"/>
                <w:gridSpan w:val="2"/>
              </w:tcPr>
            </w:tcPrChange>
          </w:tcPr>
          <w:p w14:paraId="53B7BC8A" w14:textId="77777777" w:rsidR="005C2C42" w:rsidRPr="00874A70" w:rsidRDefault="005C2C42" w:rsidP="000C6F2B">
            <w:pPr>
              <w:pStyle w:val="1"/>
              <w:jc w:val="both"/>
              <w:rPr>
                <w:szCs w:val="22"/>
              </w:rPr>
            </w:pPr>
            <w:r w:rsidRPr="00874A70">
              <w:rPr>
                <w:szCs w:val="22"/>
              </w:rPr>
              <w:t>Intermittent</w:t>
            </w:r>
          </w:p>
        </w:tc>
        <w:tc>
          <w:tcPr>
            <w:tcW w:w="2017" w:type="dxa"/>
            <w:tcPrChange w:id="161" w:author="Author" w:date="2024-05-15T11:15:00Z">
              <w:tcPr>
                <w:tcW w:w="2400" w:type="dxa"/>
                <w:gridSpan w:val="2"/>
              </w:tcPr>
            </w:tcPrChange>
          </w:tcPr>
          <w:p w14:paraId="4AC8D6BE" w14:textId="77777777" w:rsidR="005C2C42" w:rsidRPr="00874A70" w:rsidRDefault="005C2C42" w:rsidP="000C6F2B">
            <w:pPr>
              <w:pStyle w:val="1"/>
              <w:jc w:val="center"/>
              <w:rPr>
                <w:szCs w:val="22"/>
              </w:rPr>
            </w:pPr>
            <w:r w:rsidRPr="00874A70">
              <w:rPr>
                <w:szCs w:val="22"/>
              </w:rPr>
              <w:t>Fixed (0%)</w:t>
            </w:r>
          </w:p>
        </w:tc>
        <w:tc>
          <w:tcPr>
            <w:tcW w:w="1948" w:type="dxa"/>
            <w:tcPrChange w:id="162" w:author="Author" w:date="2024-05-15T11:15:00Z">
              <w:tcPr>
                <w:tcW w:w="2280" w:type="dxa"/>
                <w:gridSpan w:val="2"/>
              </w:tcPr>
            </w:tcPrChange>
          </w:tcPr>
          <w:p w14:paraId="15E32459" w14:textId="77777777" w:rsidR="005C2C42" w:rsidRPr="00874A70" w:rsidRDefault="005C2C42" w:rsidP="000C6F2B">
            <w:pPr>
              <w:pStyle w:val="1"/>
              <w:jc w:val="center"/>
              <w:rPr>
                <w:szCs w:val="22"/>
              </w:rPr>
            </w:pPr>
            <w:r w:rsidRPr="00874A70">
              <w:rPr>
                <w:szCs w:val="22"/>
              </w:rPr>
              <w:t>Fixed (70%)</w:t>
            </w:r>
          </w:p>
        </w:tc>
        <w:tc>
          <w:tcPr>
            <w:tcW w:w="1405" w:type="dxa"/>
            <w:tcPrChange w:id="163" w:author="Author" w:date="2024-05-15T11:15:00Z">
              <w:tcPr>
                <w:tcW w:w="2280" w:type="dxa"/>
                <w:gridSpan w:val="2"/>
              </w:tcPr>
            </w:tcPrChange>
          </w:tcPr>
          <w:p w14:paraId="2BDA5CD8" w14:textId="5EB68C2C" w:rsidR="005C2C42" w:rsidRPr="00874A70" w:rsidRDefault="005C2C42" w:rsidP="000C6F2B">
            <w:pPr>
              <w:pStyle w:val="1"/>
              <w:jc w:val="center"/>
              <w:rPr>
                <w:szCs w:val="22"/>
              </w:rPr>
            </w:pPr>
            <w:ins w:id="164" w:author="Author" w:date="2024-05-15T11:15:00Z">
              <w:r>
                <w:rPr>
                  <w:szCs w:val="22"/>
                </w:rPr>
                <w:t>Intermittent</w:t>
              </w:r>
            </w:ins>
          </w:p>
        </w:tc>
      </w:tr>
      <w:tr w:rsidR="005C2C42" w:rsidRPr="00506BD8" w14:paraId="7C06D146" w14:textId="73289FE2" w:rsidTr="005C2C42">
        <w:tc>
          <w:tcPr>
            <w:tcW w:w="2186" w:type="dxa"/>
            <w:tcPrChange w:id="165" w:author="Author" w:date="2024-05-15T11:15:00Z">
              <w:tcPr>
                <w:tcW w:w="2520" w:type="dxa"/>
                <w:gridSpan w:val="2"/>
              </w:tcPr>
            </w:tcPrChange>
          </w:tcPr>
          <w:p w14:paraId="0DF67EF8" w14:textId="77777777" w:rsidR="005C2C42" w:rsidRPr="00874A70" w:rsidRDefault="005C2C42" w:rsidP="000C6F2B">
            <w:pPr>
              <w:pStyle w:val="1"/>
              <w:jc w:val="both"/>
              <w:rPr>
                <w:szCs w:val="22"/>
              </w:rPr>
            </w:pPr>
            <w:r w:rsidRPr="00874A70">
              <w:rPr>
                <w:szCs w:val="22"/>
              </w:rPr>
              <w:t>Nuclear &amp; CCS</w:t>
            </w:r>
          </w:p>
        </w:tc>
        <w:tc>
          <w:tcPr>
            <w:tcW w:w="2017" w:type="dxa"/>
            <w:tcPrChange w:id="166" w:author="Author" w:date="2024-05-15T11:15:00Z">
              <w:tcPr>
                <w:tcW w:w="2400" w:type="dxa"/>
                <w:gridSpan w:val="2"/>
              </w:tcPr>
            </w:tcPrChange>
          </w:tcPr>
          <w:p w14:paraId="4471ACA3" w14:textId="77777777" w:rsidR="005C2C42" w:rsidRPr="00874A70" w:rsidRDefault="005C2C42" w:rsidP="000C6F2B">
            <w:pPr>
              <w:pStyle w:val="1"/>
              <w:jc w:val="center"/>
              <w:rPr>
                <w:szCs w:val="22"/>
              </w:rPr>
            </w:pPr>
            <w:r w:rsidRPr="00874A70">
              <w:rPr>
                <w:szCs w:val="22"/>
              </w:rPr>
              <w:t>Variable</w:t>
            </w:r>
          </w:p>
        </w:tc>
        <w:tc>
          <w:tcPr>
            <w:tcW w:w="1948" w:type="dxa"/>
            <w:tcPrChange w:id="167" w:author="Author" w:date="2024-05-15T11:15:00Z">
              <w:tcPr>
                <w:tcW w:w="2280" w:type="dxa"/>
                <w:gridSpan w:val="2"/>
              </w:tcPr>
            </w:tcPrChange>
          </w:tcPr>
          <w:p w14:paraId="57F8BA10" w14:textId="77777777" w:rsidR="005C2C42" w:rsidRPr="00874A70" w:rsidRDefault="005C2C42" w:rsidP="000C6F2B">
            <w:pPr>
              <w:pStyle w:val="1"/>
              <w:jc w:val="center"/>
              <w:rPr>
                <w:szCs w:val="22"/>
              </w:rPr>
            </w:pPr>
            <w:r w:rsidRPr="00874A70">
              <w:rPr>
                <w:szCs w:val="22"/>
              </w:rPr>
              <w:t>Fixed (85%)</w:t>
            </w:r>
          </w:p>
        </w:tc>
        <w:tc>
          <w:tcPr>
            <w:tcW w:w="1405" w:type="dxa"/>
            <w:tcPrChange w:id="168" w:author="Author" w:date="2024-05-15T11:15:00Z">
              <w:tcPr>
                <w:tcW w:w="2280" w:type="dxa"/>
                <w:gridSpan w:val="2"/>
              </w:tcPr>
            </w:tcPrChange>
          </w:tcPr>
          <w:p w14:paraId="788AA400" w14:textId="4A13DD26" w:rsidR="005C2C42" w:rsidRPr="00874A70" w:rsidRDefault="005C2C42" w:rsidP="000C6F2B">
            <w:pPr>
              <w:pStyle w:val="1"/>
              <w:jc w:val="center"/>
              <w:rPr>
                <w:szCs w:val="22"/>
              </w:rPr>
            </w:pPr>
            <w:ins w:id="169" w:author="Author" w:date="2024-05-15T11:15:00Z">
              <w:r>
                <w:rPr>
                  <w:szCs w:val="22"/>
                </w:rPr>
                <w:t>Conventional Low Carbon</w:t>
              </w:r>
            </w:ins>
          </w:p>
        </w:tc>
      </w:tr>
      <w:tr w:rsidR="005C2C42" w:rsidRPr="00506BD8" w14:paraId="1DC1DE16" w14:textId="79C27A6C" w:rsidTr="005C2C42">
        <w:tc>
          <w:tcPr>
            <w:tcW w:w="2186" w:type="dxa"/>
            <w:tcPrChange w:id="170" w:author="Author" w:date="2024-05-15T11:15:00Z">
              <w:tcPr>
                <w:tcW w:w="2520" w:type="dxa"/>
                <w:gridSpan w:val="2"/>
              </w:tcPr>
            </w:tcPrChange>
          </w:tcPr>
          <w:p w14:paraId="2C9765FD" w14:textId="77777777" w:rsidR="005C2C42" w:rsidRPr="00874A70" w:rsidRDefault="005C2C42" w:rsidP="000C6F2B">
            <w:pPr>
              <w:pStyle w:val="1"/>
              <w:jc w:val="both"/>
              <w:rPr>
                <w:szCs w:val="22"/>
              </w:rPr>
            </w:pPr>
            <w:r w:rsidRPr="00874A70">
              <w:rPr>
                <w:szCs w:val="22"/>
              </w:rPr>
              <w:t>Interconnectors</w:t>
            </w:r>
          </w:p>
        </w:tc>
        <w:tc>
          <w:tcPr>
            <w:tcW w:w="2017" w:type="dxa"/>
            <w:tcPrChange w:id="171" w:author="Author" w:date="2024-05-15T11:15:00Z">
              <w:tcPr>
                <w:tcW w:w="2400" w:type="dxa"/>
                <w:gridSpan w:val="2"/>
              </w:tcPr>
            </w:tcPrChange>
          </w:tcPr>
          <w:p w14:paraId="4730629E" w14:textId="77777777" w:rsidR="005C2C42" w:rsidRPr="00874A70" w:rsidRDefault="005C2C42" w:rsidP="000C6F2B">
            <w:pPr>
              <w:pStyle w:val="1"/>
              <w:jc w:val="center"/>
              <w:rPr>
                <w:szCs w:val="22"/>
              </w:rPr>
            </w:pPr>
            <w:r w:rsidRPr="00874A70">
              <w:rPr>
                <w:szCs w:val="22"/>
              </w:rPr>
              <w:t>Fixed (0%)</w:t>
            </w:r>
          </w:p>
        </w:tc>
        <w:tc>
          <w:tcPr>
            <w:tcW w:w="1948" w:type="dxa"/>
            <w:tcPrChange w:id="172" w:author="Author" w:date="2024-05-15T11:15:00Z">
              <w:tcPr>
                <w:tcW w:w="2280" w:type="dxa"/>
                <w:gridSpan w:val="2"/>
              </w:tcPr>
            </w:tcPrChange>
          </w:tcPr>
          <w:p w14:paraId="26441AB8" w14:textId="77777777" w:rsidR="005C2C42" w:rsidRPr="00874A70" w:rsidRDefault="005C2C42" w:rsidP="000C6F2B">
            <w:pPr>
              <w:pStyle w:val="1"/>
              <w:jc w:val="center"/>
              <w:rPr>
                <w:szCs w:val="22"/>
              </w:rPr>
            </w:pPr>
            <w:r w:rsidRPr="00874A70">
              <w:rPr>
                <w:szCs w:val="22"/>
              </w:rPr>
              <w:t>Fixed (100%)</w:t>
            </w:r>
          </w:p>
        </w:tc>
        <w:tc>
          <w:tcPr>
            <w:tcW w:w="1405" w:type="dxa"/>
            <w:tcPrChange w:id="173" w:author="Author" w:date="2024-05-15T11:15:00Z">
              <w:tcPr>
                <w:tcW w:w="2280" w:type="dxa"/>
                <w:gridSpan w:val="2"/>
              </w:tcPr>
            </w:tcPrChange>
          </w:tcPr>
          <w:p w14:paraId="34DF8D20" w14:textId="4FE18DA3" w:rsidR="005C2C42" w:rsidRPr="00874A70" w:rsidRDefault="005C2C42" w:rsidP="000C6F2B">
            <w:pPr>
              <w:pStyle w:val="1"/>
              <w:jc w:val="center"/>
              <w:rPr>
                <w:szCs w:val="22"/>
              </w:rPr>
            </w:pPr>
            <w:ins w:id="174" w:author="Author" w:date="2024-05-15T11:15:00Z">
              <w:r>
                <w:rPr>
                  <w:szCs w:val="22"/>
                </w:rPr>
                <w:t>N/A</w:t>
              </w:r>
            </w:ins>
          </w:p>
        </w:tc>
      </w:tr>
      <w:tr w:rsidR="005C2C42" w:rsidRPr="00506BD8" w14:paraId="4C8CC99E" w14:textId="7F35E342" w:rsidTr="005C2C42">
        <w:tc>
          <w:tcPr>
            <w:tcW w:w="2186" w:type="dxa"/>
            <w:tcPrChange w:id="175" w:author="Author" w:date="2024-05-15T11:15:00Z">
              <w:tcPr>
                <w:tcW w:w="2520" w:type="dxa"/>
                <w:gridSpan w:val="2"/>
              </w:tcPr>
            </w:tcPrChange>
          </w:tcPr>
          <w:p w14:paraId="3171B248" w14:textId="77777777" w:rsidR="005C2C42" w:rsidRPr="00874A70" w:rsidRDefault="005C2C42" w:rsidP="000C6F2B">
            <w:pPr>
              <w:pStyle w:val="1"/>
              <w:jc w:val="both"/>
              <w:rPr>
                <w:szCs w:val="22"/>
              </w:rPr>
            </w:pPr>
            <w:r w:rsidRPr="00874A70">
              <w:rPr>
                <w:szCs w:val="22"/>
              </w:rPr>
              <w:t>Hydro</w:t>
            </w:r>
          </w:p>
        </w:tc>
        <w:tc>
          <w:tcPr>
            <w:tcW w:w="2017" w:type="dxa"/>
            <w:tcPrChange w:id="176" w:author="Author" w:date="2024-05-15T11:15:00Z">
              <w:tcPr>
                <w:tcW w:w="2400" w:type="dxa"/>
                <w:gridSpan w:val="2"/>
              </w:tcPr>
            </w:tcPrChange>
          </w:tcPr>
          <w:p w14:paraId="71D14826" w14:textId="77777777" w:rsidR="005C2C42" w:rsidRPr="00874A70" w:rsidRDefault="005C2C42" w:rsidP="000C6F2B">
            <w:pPr>
              <w:pStyle w:val="1"/>
              <w:jc w:val="center"/>
              <w:rPr>
                <w:szCs w:val="22"/>
              </w:rPr>
            </w:pPr>
            <w:r w:rsidRPr="00874A70">
              <w:rPr>
                <w:szCs w:val="22"/>
              </w:rPr>
              <w:t>Variable</w:t>
            </w:r>
          </w:p>
        </w:tc>
        <w:tc>
          <w:tcPr>
            <w:tcW w:w="1948" w:type="dxa"/>
            <w:tcPrChange w:id="177" w:author="Author" w:date="2024-05-15T11:15:00Z">
              <w:tcPr>
                <w:tcW w:w="2280" w:type="dxa"/>
                <w:gridSpan w:val="2"/>
              </w:tcPr>
            </w:tcPrChange>
          </w:tcPr>
          <w:p w14:paraId="04C9CB66" w14:textId="77777777" w:rsidR="005C2C42" w:rsidRPr="00874A70" w:rsidRDefault="005C2C42" w:rsidP="000C6F2B">
            <w:pPr>
              <w:pStyle w:val="1"/>
              <w:jc w:val="center"/>
              <w:rPr>
                <w:szCs w:val="22"/>
              </w:rPr>
            </w:pPr>
            <w:r w:rsidRPr="00874A70">
              <w:rPr>
                <w:szCs w:val="22"/>
              </w:rPr>
              <w:t>Variable</w:t>
            </w:r>
          </w:p>
        </w:tc>
        <w:tc>
          <w:tcPr>
            <w:tcW w:w="1405" w:type="dxa"/>
            <w:tcPrChange w:id="178" w:author="Author" w:date="2024-05-15T11:15:00Z">
              <w:tcPr>
                <w:tcW w:w="2280" w:type="dxa"/>
                <w:gridSpan w:val="2"/>
              </w:tcPr>
            </w:tcPrChange>
          </w:tcPr>
          <w:p w14:paraId="515C44A0" w14:textId="02904461" w:rsidR="005C2C42" w:rsidRPr="00874A70" w:rsidRDefault="005C2C42" w:rsidP="000C6F2B">
            <w:pPr>
              <w:pStyle w:val="1"/>
              <w:jc w:val="center"/>
              <w:rPr>
                <w:szCs w:val="22"/>
              </w:rPr>
            </w:pPr>
            <w:ins w:id="179" w:author="Author" w:date="2024-05-15T11:15:00Z">
              <w:r>
                <w:rPr>
                  <w:szCs w:val="22"/>
                </w:rPr>
                <w:t>Conventional Low Carbon</w:t>
              </w:r>
            </w:ins>
          </w:p>
        </w:tc>
      </w:tr>
      <w:tr w:rsidR="005C2C42" w:rsidRPr="00506BD8" w14:paraId="11CB4A1A" w14:textId="5BC18C75" w:rsidTr="005C2C42">
        <w:tc>
          <w:tcPr>
            <w:tcW w:w="2186" w:type="dxa"/>
            <w:tcPrChange w:id="180" w:author="Author" w:date="2024-05-15T11:15:00Z">
              <w:tcPr>
                <w:tcW w:w="2520" w:type="dxa"/>
                <w:gridSpan w:val="2"/>
              </w:tcPr>
            </w:tcPrChange>
          </w:tcPr>
          <w:p w14:paraId="501F89C4" w14:textId="77777777" w:rsidR="005C2C42" w:rsidRPr="00874A70" w:rsidRDefault="005C2C42" w:rsidP="000C6F2B">
            <w:pPr>
              <w:pStyle w:val="1"/>
              <w:jc w:val="both"/>
              <w:rPr>
                <w:szCs w:val="22"/>
              </w:rPr>
            </w:pPr>
            <w:r w:rsidRPr="00874A70">
              <w:rPr>
                <w:szCs w:val="22"/>
              </w:rPr>
              <w:t>Pumped Storage</w:t>
            </w:r>
          </w:p>
        </w:tc>
        <w:tc>
          <w:tcPr>
            <w:tcW w:w="2017" w:type="dxa"/>
            <w:tcPrChange w:id="181" w:author="Author" w:date="2024-05-15T11:15:00Z">
              <w:tcPr>
                <w:tcW w:w="2400" w:type="dxa"/>
                <w:gridSpan w:val="2"/>
              </w:tcPr>
            </w:tcPrChange>
          </w:tcPr>
          <w:p w14:paraId="64F4F619" w14:textId="77777777" w:rsidR="005C2C42" w:rsidRPr="00874A70" w:rsidRDefault="005C2C42" w:rsidP="000C6F2B">
            <w:pPr>
              <w:pStyle w:val="1"/>
              <w:jc w:val="center"/>
              <w:rPr>
                <w:szCs w:val="22"/>
              </w:rPr>
            </w:pPr>
            <w:r w:rsidRPr="00874A70">
              <w:rPr>
                <w:szCs w:val="22"/>
              </w:rPr>
              <w:t>Variable</w:t>
            </w:r>
          </w:p>
        </w:tc>
        <w:tc>
          <w:tcPr>
            <w:tcW w:w="1948" w:type="dxa"/>
            <w:tcPrChange w:id="182" w:author="Author" w:date="2024-05-15T11:15:00Z">
              <w:tcPr>
                <w:tcW w:w="2280" w:type="dxa"/>
                <w:gridSpan w:val="2"/>
              </w:tcPr>
            </w:tcPrChange>
          </w:tcPr>
          <w:p w14:paraId="24920B61" w14:textId="77777777" w:rsidR="005C2C42" w:rsidRPr="00874A70" w:rsidRDefault="005C2C42" w:rsidP="000C6F2B">
            <w:pPr>
              <w:pStyle w:val="1"/>
              <w:jc w:val="center"/>
              <w:rPr>
                <w:szCs w:val="22"/>
              </w:rPr>
            </w:pPr>
            <w:r w:rsidRPr="00874A70">
              <w:rPr>
                <w:szCs w:val="22"/>
              </w:rPr>
              <w:t>Fixed (50%)</w:t>
            </w:r>
          </w:p>
        </w:tc>
        <w:tc>
          <w:tcPr>
            <w:tcW w:w="1405" w:type="dxa"/>
            <w:tcPrChange w:id="183" w:author="Author" w:date="2024-05-15T11:15:00Z">
              <w:tcPr>
                <w:tcW w:w="2280" w:type="dxa"/>
                <w:gridSpan w:val="2"/>
              </w:tcPr>
            </w:tcPrChange>
          </w:tcPr>
          <w:p w14:paraId="2B3658A5" w14:textId="176207A5" w:rsidR="005C2C42" w:rsidRPr="00874A70" w:rsidRDefault="005C2C42" w:rsidP="000C6F2B">
            <w:pPr>
              <w:pStyle w:val="1"/>
              <w:jc w:val="center"/>
              <w:rPr>
                <w:szCs w:val="22"/>
              </w:rPr>
            </w:pPr>
            <w:ins w:id="184" w:author="Author" w:date="2024-05-15T11:16:00Z">
              <w:r>
                <w:rPr>
                  <w:szCs w:val="22"/>
                </w:rPr>
                <w:t>Conventional Carbon</w:t>
              </w:r>
            </w:ins>
          </w:p>
        </w:tc>
      </w:tr>
      <w:tr w:rsidR="005C2C42" w:rsidRPr="00506BD8" w14:paraId="5F4836F2" w14:textId="5EF37A3F" w:rsidTr="005C2C42">
        <w:tc>
          <w:tcPr>
            <w:tcW w:w="2186" w:type="dxa"/>
            <w:tcPrChange w:id="185" w:author="Author" w:date="2024-05-15T11:15:00Z">
              <w:tcPr>
                <w:tcW w:w="2520" w:type="dxa"/>
                <w:gridSpan w:val="2"/>
              </w:tcPr>
            </w:tcPrChange>
          </w:tcPr>
          <w:p w14:paraId="3EE69452" w14:textId="77777777" w:rsidR="005C2C42" w:rsidRPr="00874A70" w:rsidRDefault="005C2C42" w:rsidP="000C6F2B">
            <w:pPr>
              <w:pStyle w:val="1"/>
              <w:jc w:val="both"/>
              <w:rPr>
                <w:szCs w:val="22"/>
              </w:rPr>
            </w:pPr>
            <w:r w:rsidRPr="00874A70">
              <w:rPr>
                <w:szCs w:val="22"/>
              </w:rPr>
              <w:t>Peaking</w:t>
            </w:r>
          </w:p>
        </w:tc>
        <w:tc>
          <w:tcPr>
            <w:tcW w:w="2017" w:type="dxa"/>
            <w:tcPrChange w:id="186" w:author="Author" w:date="2024-05-15T11:15:00Z">
              <w:tcPr>
                <w:tcW w:w="2400" w:type="dxa"/>
                <w:gridSpan w:val="2"/>
              </w:tcPr>
            </w:tcPrChange>
          </w:tcPr>
          <w:p w14:paraId="2ED4F591" w14:textId="77777777" w:rsidR="005C2C42" w:rsidRPr="00874A70" w:rsidRDefault="005C2C42" w:rsidP="000C6F2B">
            <w:pPr>
              <w:pStyle w:val="1"/>
              <w:jc w:val="center"/>
              <w:rPr>
                <w:szCs w:val="22"/>
              </w:rPr>
            </w:pPr>
            <w:r w:rsidRPr="00874A70">
              <w:rPr>
                <w:szCs w:val="22"/>
              </w:rPr>
              <w:t>Variable</w:t>
            </w:r>
          </w:p>
        </w:tc>
        <w:tc>
          <w:tcPr>
            <w:tcW w:w="1948" w:type="dxa"/>
            <w:tcPrChange w:id="187" w:author="Author" w:date="2024-05-15T11:15:00Z">
              <w:tcPr>
                <w:tcW w:w="2280" w:type="dxa"/>
                <w:gridSpan w:val="2"/>
              </w:tcPr>
            </w:tcPrChange>
          </w:tcPr>
          <w:p w14:paraId="3ADD851B" w14:textId="77777777" w:rsidR="005C2C42" w:rsidRPr="00874A70" w:rsidRDefault="005C2C42" w:rsidP="000C6F2B">
            <w:pPr>
              <w:pStyle w:val="1"/>
              <w:jc w:val="center"/>
              <w:rPr>
                <w:szCs w:val="22"/>
              </w:rPr>
            </w:pPr>
            <w:proofErr w:type="gramStart"/>
            <w:r w:rsidRPr="00874A70">
              <w:rPr>
                <w:szCs w:val="22"/>
              </w:rPr>
              <w:t>Fixed  (</w:t>
            </w:r>
            <w:proofErr w:type="gramEnd"/>
            <w:r w:rsidRPr="00874A70">
              <w:rPr>
                <w:szCs w:val="22"/>
              </w:rPr>
              <w:t>0%)</w:t>
            </w:r>
          </w:p>
        </w:tc>
        <w:tc>
          <w:tcPr>
            <w:tcW w:w="1405" w:type="dxa"/>
            <w:tcPrChange w:id="188" w:author="Author" w:date="2024-05-15T11:15:00Z">
              <w:tcPr>
                <w:tcW w:w="2280" w:type="dxa"/>
                <w:gridSpan w:val="2"/>
              </w:tcPr>
            </w:tcPrChange>
          </w:tcPr>
          <w:p w14:paraId="3DA5A797" w14:textId="26CC120B" w:rsidR="005C2C42" w:rsidRPr="00874A70" w:rsidRDefault="005C2C42" w:rsidP="000C6F2B">
            <w:pPr>
              <w:pStyle w:val="1"/>
              <w:jc w:val="center"/>
              <w:rPr>
                <w:szCs w:val="22"/>
              </w:rPr>
            </w:pPr>
            <w:ins w:id="189" w:author="Author" w:date="2024-05-15T11:16:00Z">
              <w:r>
                <w:rPr>
                  <w:szCs w:val="22"/>
                </w:rPr>
                <w:t>Conventional Carbon</w:t>
              </w:r>
            </w:ins>
          </w:p>
        </w:tc>
      </w:tr>
      <w:tr w:rsidR="005C2C42" w:rsidRPr="00506BD8" w14:paraId="4A8BF391" w14:textId="171B2A7E" w:rsidTr="005C2C42">
        <w:tc>
          <w:tcPr>
            <w:tcW w:w="2186" w:type="dxa"/>
            <w:tcPrChange w:id="190" w:author="Author" w:date="2024-05-15T11:15:00Z">
              <w:tcPr>
                <w:tcW w:w="2520" w:type="dxa"/>
                <w:gridSpan w:val="2"/>
              </w:tcPr>
            </w:tcPrChange>
          </w:tcPr>
          <w:p w14:paraId="7070CF75" w14:textId="77777777" w:rsidR="005C2C42" w:rsidRPr="00874A70" w:rsidRDefault="005C2C42" w:rsidP="000C6F2B">
            <w:pPr>
              <w:pStyle w:val="1"/>
              <w:jc w:val="both"/>
              <w:rPr>
                <w:szCs w:val="22"/>
              </w:rPr>
            </w:pPr>
            <w:r w:rsidRPr="00874A70">
              <w:rPr>
                <w:szCs w:val="22"/>
              </w:rPr>
              <w:t>Other (Conventional)</w:t>
            </w:r>
          </w:p>
        </w:tc>
        <w:tc>
          <w:tcPr>
            <w:tcW w:w="2017" w:type="dxa"/>
            <w:tcPrChange w:id="191" w:author="Author" w:date="2024-05-15T11:15:00Z">
              <w:tcPr>
                <w:tcW w:w="2400" w:type="dxa"/>
                <w:gridSpan w:val="2"/>
              </w:tcPr>
            </w:tcPrChange>
          </w:tcPr>
          <w:p w14:paraId="32D3AAC6" w14:textId="77777777" w:rsidR="005C2C42" w:rsidRPr="00874A70" w:rsidRDefault="005C2C42" w:rsidP="000C6F2B">
            <w:pPr>
              <w:pStyle w:val="1"/>
              <w:jc w:val="center"/>
              <w:rPr>
                <w:szCs w:val="22"/>
              </w:rPr>
            </w:pPr>
            <w:r w:rsidRPr="00874A70">
              <w:rPr>
                <w:szCs w:val="22"/>
              </w:rPr>
              <w:t>Variable</w:t>
            </w:r>
          </w:p>
        </w:tc>
        <w:tc>
          <w:tcPr>
            <w:tcW w:w="1948" w:type="dxa"/>
            <w:tcPrChange w:id="192" w:author="Author" w:date="2024-05-15T11:15:00Z">
              <w:tcPr>
                <w:tcW w:w="2280" w:type="dxa"/>
                <w:gridSpan w:val="2"/>
              </w:tcPr>
            </w:tcPrChange>
          </w:tcPr>
          <w:p w14:paraId="7D4B3DBA" w14:textId="77777777" w:rsidR="005C2C42" w:rsidRPr="00874A70" w:rsidRDefault="005C2C42" w:rsidP="000C6F2B">
            <w:pPr>
              <w:pStyle w:val="1"/>
              <w:jc w:val="center"/>
              <w:rPr>
                <w:szCs w:val="22"/>
              </w:rPr>
            </w:pPr>
            <w:r w:rsidRPr="00874A70">
              <w:rPr>
                <w:szCs w:val="22"/>
              </w:rPr>
              <w:t>Variable</w:t>
            </w:r>
          </w:p>
        </w:tc>
        <w:tc>
          <w:tcPr>
            <w:tcW w:w="1405" w:type="dxa"/>
            <w:tcPrChange w:id="193" w:author="Author" w:date="2024-05-15T11:15:00Z">
              <w:tcPr>
                <w:tcW w:w="2280" w:type="dxa"/>
                <w:gridSpan w:val="2"/>
              </w:tcPr>
            </w:tcPrChange>
          </w:tcPr>
          <w:p w14:paraId="0839E710" w14:textId="7DDD064F" w:rsidR="005C2C42" w:rsidRPr="00874A70" w:rsidRDefault="005C2C42" w:rsidP="000C6F2B">
            <w:pPr>
              <w:pStyle w:val="1"/>
              <w:jc w:val="center"/>
              <w:rPr>
                <w:szCs w:val="22"/>
              </w:rPr>
            </w:pPr>
            <w:ins w:id="194" w:author="Author" w:date="2024-05-15T11:16:00Z">
              <w:r>
                <w:rPr>
                  <w:szCs w:val="22"/>
                </w:rPr>
                <w:t>Conventional Carbon</w:t>
              </w:r>
            </w:ins>
          </w:p>
        </w:tc>
      </w:tr>
    </w:tbl>
    <w:p w14:paraId="760BEA33" w14:textId="77777777" w:rsidR="00940F3A" w:rsidRDefault="00940F3A" w:rsidP="00940F3A">
      <w:pPr>
        <w:pStyle w:val="1"/>
        <w:ind w:left="1987"/>
        <w:jc w:val="both"/>
      </w:pPr>
    </w:p>
    <w:p w14:paraId="42248F47" w14:textId="05ACB7BB" w:rsidR="00940F3A" w:rsidRDefault="00940F3A" w:rsidP="005C2C42">
      <w:pPr>
        <w:pStyle w:val="1"/>
        <w:numPr>
          <w:ilvl w:val="0"/>
          <w:numId w:val="51"/>
        </w:numPr>
        <w:ind w:left="1920"/>
        <w:jc w:val="both"/>
        <w:rPr>
          <w:ins w:id="195" w:author="Author" w:date="2024-05-15T11:16:00Z"/>
        </w:rPr>
      </w:pPr>
      <w:r>
        <w:t xml:space="preserve">These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06002737" w14:textId="32D7EA4D" w:rsidR="005C2C42" w:rsidRDefault="005C2C42" w:rsidP="005C2C42">
      <w:pPr>
        <w:pStyle w:val="1"/>
        <w:numPr>
          <w:ilvl w:val="0"/>
          <w:numId w:val="51"/>
        </w:numPr>
        <w:ind w:left="1920"/>
        <w:jc w:val="both"/>
        <w:rPr>
          <w:ins w:id="196" w:author="Author" w:date="2024-05-15T11:16:00Z"/>
        </w:rPr>
      </w:pPr>
      <w:ins w:id="197" w:author="Author" w:date="2024-05-15T11:16:00Z">
        <w:r>
          <w:t xml:space="preserve">For the purposes of multi technology </w:t>
        </w:r>
        <w:r w:rsidRPr="00F231B2">
          <w:rPr>
            <w:b/>
            <w:bCs/>
          </w:rPr>
          <w:t>Power Station</w:t>
        </w:r>
        <w:r>
          <w:t xml:space="preserve"> charging, “technology type” shall categorise a </w:t>
        </w:r>
      </w:ins>
      <w:ins w:id="198" w:author="Alex Aristodemou (NESO)" w:date="2025-04-14T11:06:00Z" w16du:dateUtc="2025-04-14T10:06:00Z">
        <w:r w:rsidR="0054156B">
          <w:rPr>
            <w:b/>
            <w:bCs/>
          </w:rPr>
          <w:t>G</w:t>
        </w:r>
      </w:ins>
      <w:ins w:id="199" w:author="Author" w:date="2024-05-15T11:16:00Z">
        <w:r w:rsidRPr="0054156B">
          <w:rPr>
            <w:b/>
            <w:bCs/>
            <w:rPrChange w:id="200" w:author="Alex Aristodemou (NESO)" w:date="2025-04-14T11:06:00Z" w16du:dateUtc="2025-04-14T10:06:00Z">
              <w:rPr/>
            </w:rPrChange>
          </w:rPr>
          <w:t>enerator</w:t>
        </w:r>
        <w:r>
          <w:t xml:space="preserve"> as either Conventional Carbon, Conventional Low Carbon, or Intermittent as per the table above. Technology type may include more than one generation plant type</w:t>
        </w:r>
      </w:ins>
    </w:p>
    <w:p w14:paraId="4EED2359" w14:textId="77777777" w:rsidR="005C2C42" w:rsidRDefault="005C2C42" w:rsidP="005C2C42">
      <w:pPr>
        <w:pStyle w:val="1"/>
        <w:numPr>
          <w:ilvl w:val="0"/>
          <w:numId w:val="51"/>
        </w:numPr>
        <w:ind w:left="1920"/>
        <w:jc w:val="both"/>
        <w:rPr>
          <w:ins w:id="201" w:author="Author" w:date="2024-05-15T11:16:00Z"/>
        </w:rPr>
      </w:pPr>
      <w:ins w:id="202" w:author="Author" w:date="2024-05-15T11:16:00Z">
        <w:r w:rsidRPr="00D1392F">
          <w:lastRenderedPageBreak/>
          <w:t xml:space="preserve">For a multi technology </w:t>
        </w:r>
        <w:r w:rsidRPr="00F231B2">
          <w:rPr>
            <w:b/>
            <w:bCs/>
          </w:rPr>
          <w:t>Power Station</w:t>
        </w:r>
        <w:r w:rsidRPr="00D1392F">
          <w:t xml:space="preserve">, the technology type assigned to each </w:t>
        </w:r>
        <w:r w:rsidRPr="00D25980">
          <w:rPr>
            <w:b/>
            <w:bCs/>
            <w:rPrChange w:id="203" w:author="Alex Aristodemou (NESO)" w:date="2025-04-14T11:09:00Z" w16du:dateUtc="2025-04-14T10:09:00Z">
              <w:rPr/>
            </w:rPrChange>
          </w:rPr>
          <w:t>BM Unit</w:t>
        </w:r>
        <w:r w:rsidRPr="00D1392F">
          <w:t xml:space="preserve"> will be </w:t>
        </w:r>
        <w:r>
          <w:t xml:space="preserve">based on the category </w:t>
        </w:r>
        <w:r w:rsidRPr="00D1392F">
          <w:t xml:space="preserve">as contained in the relevant </w:t>
        </w:r>
        <w:r w:rsidRPr="00D25980">
          <w:rPr>
            <w:b/>
            <w:bCs/>
            <w:rPrChange w:id="204" w:author="Alex Aristodemou (NESO)" w:date="2025-04-14T11:09:00Z" w16du:dateUtc="2025-04-14T10:09:00Z">
              <w:rPr/>
            </w:rPrChange>
          </w:rPr>
          <w:t>Bilateral Connection Agreement</w:t>
        </w:r>
        <w:r w:rsidRPr="00D1392F">
          <w:t xml:space="preserve"> or </w:t>
        </w:r>
        <w:r w:rsidRPr="00D25980">
          <w:rPr>
            <w:b/>
            <w:bCs/>
            <w:rPrChange w:id="205" w:author="Alex Aristodemou (NESO)" w:date="2025-04-14T11:09:00Z" w16du:dateUtc="2025-04-14T10:09:00Z">
              <w:rPr/>
            </w:rPrChange>
          </w:rPr>
          <w:t>Bilateral Embedded Generation Agreement</w:t>
        </w:r>
        <w:r w:rsidRPr="00D1392F">
          <w:t>.</w:t>
        </w:r>
      </w:ins>
    </w:p>
    <w:p w14:paraId="7A71FA46" w14:textId="77777777" w:rsidR="005C2C42" w:rsidRDefault="005C2C42" w:rsidP="005C2C42">
      <w:pPr>
        <w:pStyle w:val="1"/>
        <w:numPr>
          <w:ilvl w:val="0"/>
          <w:numId w:val="51"/>
        </w:numPr>
        <w:ind w:left="1920"/>
        <w:jc w:val="both"/>
        <w:rPr>
          <w:ins w:id="206" w:author="Author" w:date="2024-05-15T11:16:00Z"/>
        </w:rPr>
      </w:pPr>
      <w:ins w:id="207" w:author="Author" w:date="2024-05-15T11:16:00Z">
        <w:r>
          <w:t xml:space="preserve">A single technology </w:t>
        </w:r>
        <w:r w:rsidRPr="00F231B2">
          <w:rPr>
            <w:b/>
            <w:bCs/>
          </w:rPr>
          <w:t>Power Station</w:t>
        </w:r>
        <w:r>
          <w:t xml:space="preserve"> utilises one technology type to produce electricity</w:t>
        </w:r>
      </w:ins>
    </w:p>
    <w:p w14:paraId="019B53AF" w14:textId="7A07AC3B" w:rsidR="005C2C42" w:rsidRDefault="005C2C42" w:rsidP="005C2C42">
      <w:pPr>
        <w:pStyle w:val="1"/>
        <w:numPr>
          <w:ilvl w:val="0"/>
          <w:numId w:val="51"/>
        </w:numPr>
        <w:ind w:left="1920"/>
        <w:jc w:val="both"/>
        <w:rPr>
          <w:ins w:id="208" w:author="Author" w:date="2024-05-15T11:16:00Z"/>
        </w:rPr>
      </w:pPr>
      <w:ins w:id="209" w:author="Author" w:date="2024-05-15T11:16:00Z">
        <w:r>
          <w:t xml:space="preserve">A multi technology </w:t>
        </w:r>
        <w:r w:rsidRPr="00F231B2">
          <w:rPr>
            <w:b/>
            <w:bCs/>
          </w:rPr>
          <w:t>Power Station</w:t>
        </w:r>
        <w:r>
          <w:t xml:space="preserve"> utilises </w:t>
        </w:r>
        <w:commentRangeStart w:id="210"/>
        <w:r>
          <w:t>more than</w:t>
        </w:r>
      </w:ins>
      <w:r w:rsidR="0035600A">
        <w:t xml:space="preserve"> one</w:t>
      </w:r>
      <w:ins w:id="211" w:author="Author" w:date="2024-05-15T11:16:00Z">
        <w:r>
          <w:t xml:space="preserve"> technology </w:t>
        </w:r>
      </w:ins>
      <w:commentRangeEnd w:id="210"/>
      <w:r w:rsidR="0035600A">
        <w:rPr>
          <w:rStyle w:val="CommentReference"/>
          <w:rFonts w:ascii="Arial" w:hAnsi="Arial"/>
        </w:rPr>
        <w:commentReference w:id="210"/>
      </w:r>
      <w:ins w:id="212" w:author="Author" w:date="2024-05-15T11:16:00Z">
        <w:r>
          <w:t xml:space="preserve">type to produce electricity. Nodal generation for a multi technology </w:t>
        </w:r>
        <w:r w:rsidRPr="00F231B2">
          <w:rPr>
            <w:b/>
            <w:bCs/>
          </w:rPr>
          <w:t>Power Station</w:t>
        </w:r>
        <w:r>
          <w:t xml:space="preserve"> uses MTPSTEC as per paragraph 14.18.7</w:t>
        </w:r>
      </w:ins>
    </w:p>
    <w:p w14:paraId="3EE6049D" w14:textId="77777777" w:rsidR="005C2C42" w:rsidRDefault="005C2C42" w:rsidP="005C2C42">
      <w:pPr>
        <w:pStyle w:val="1"/>
        <w:numPr>
          <w:ilvl w:val="0"/>
          <w:numId w:val="51"/>
        </w:numPr>
        <w:ind w:left="1920"/>
        <w:jc w:val="both"/>
        <w:rPr>
          <w:ins w:id="213" w:author="Author" w:date="2024-05-15T11:16:00Z"/>
        </w:rPr>
      </w:pPr>
      <w:proofErr w:type="gramStart"/>
      <w:ins w:id="214" w:author="Author" w:date="2024-05-15T11:16:00Z">
        <w:r>
          <w:t>In the event that</w:t>
        </w:r>
        <w:proofErr w:type="gramEnd"/>
        <w:r>
          <w:t xml:space="preserve"> a multi technology </w:t>
        </w:r>
        <w:r w:rsidRPr="00F231B2">
          <w:rPr>
            <w:b/>
            <w:bCs/>
          </w:rPr>
          <w:t>Power Station</w:t>
        </w:r>
        <w:r>
          <w:t xml:space="preserve"> does not have appropriate metering, </w:t>
        </w:r>
        <w:r w:rsidRPr="00D1392F">
          <w:t xml:space="preserve">refer to further guidance made available. Further guidance made available from </w:t>
        </w:r>
        <w:r w:rsidRPr="000E7E0E">
          <w:rPr>
            <w:b/>
            <w:bCs/>
            <w:rPrChange w:id="215" w:author="Alex Aristodemou (NESO)" w:date="2025-04-14T11:08:00Z" w16du:dateUtc="2025-04-14T10:08:00Z">
              <w:rPr/>
            </w:rPrChange>
          </w:rPr>
          <w:t>The Company</w:t>
        </w:r>
        <w:r w:rsidRPr="00D1392F">
          <w:t xml:space="preserve"> from time to time will provide further detail on treatment of multi technology </w:t>
        </w:r>
        <w:r w:rsidRPr="00F231B2">
          <w:rPr>
            <w:b/>
            <w:bCs/>
          </w:rPr>
          <w:t>Power Stations</w:t>
        </w:r>
        <w:r w:rsidRPr="00D1392F">
          <w:t xml:space="preserve">. Where inconsistencies or conflicts exist between the </w:t>
        </w:r>
        <w:r w:rsidRPr="00D25980">
          <w:rPr>
            <w:b/>
            <w:bCs/>
            <w:rPrChange w:id="216" w:author="Alex Aristodemou (NESO)" w:date="2025-04-14T11:08:00Z" w16du:dateUtc="2025-04-14T10:08:00Z">
              <w:rPr/>
            </w:rPrChange>
          </w:rPr>
          <w:t>CUSC</w:t>
        </w:r>
        <w:r w:rsidRPr="00D1392F">
          <w:t xml:space="preserve"> and that guidance, the </w:t>
        </w:r>
        <w:r w:rsidRPr="00D25980">
          <w:rPr>
            <w:b/>
            <w:bCs/>
            <w:rPrChange w:id="217" w:author="Alex Aristodemou (NESO)" w:date="2025-04-14T11:09:00Z" w16du:dateUtc="2025-04-14T10:09:00Z">
              <w:rPr/>
            </w:rPrChange>
          </w:rPr>
          <w:t>CUSC</w:t>
        </w:r>
        <w:r w:rsidRPr="00D1392F">
          <w:t xml:space="preserve"> shall take precedence.</w:t>
        </w:r>
      </w:ins>
    </w:p>
    <w:p w14:paraId="4E113A8E" w14:textId="77777777" w:rsidR="005C2C42" w:rsidRDefault="005C2C42">
      <w:pPr>
        <w:pStyle w:val="1"/>
        <w:ind w:left="1920"/>
        <w:jc w:val="both"/>
        <w:pPrChange w:id="218" w:author="Author" w:date="2024-05-15T11:16:00Z">
          <w:pPr>
            <w:pStyle w:val="1"/>
            <w:ind w:left="1560"/>
            <w:jc w:val="both"/>
          </w:pPr>
        </w:pPrChange>
      </w:pPr>
    </w:p>
    <w:p w14:paraId="0F996E3D" w14:textId="77777777" w:rsidR="00940F3A" w:rsidRDefault="00940F3A" w:rsidP="00940F3A">
      <w:pPr>
        <w:pStyle w:val="1"/>
        <w:ind w:left="1080"/>
        <w:jc w:val="both"/>
      </w:pPr>
    </w:p>
    <w:p w14:paraId="0C26CCAA" w14:textId="7E4E9481"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del w:id="219" w:author="Author" w:date="2024-05-15T11:16:00Z">
        <w:r w:rsidR="00940F3A" w:rsidRPr="0002711E" w:rsidDel="005C2C42">
          <w:delText xml:space="preserve"> In the event that a power station is made up of more than one technology type, the type of the higher Transmission Entry Capacity (TEC) would apply.</w:delText>
        </w:r>
      </w:del>
      <w:ins w:id="220" w:author="Author" w:date="2024-05-15T11:16:00Z">
        <w:r w:rsidR="005C2C42">
          <w:t>.</w:t>
        </w:r>
      </w:ins>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w:t>
      </w:r>
      <w:r>
        <w:lastRenderedPageBreak/>
        <w:t>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w:t>
      </w:r>
      <w:proofErr w:type="spellStart"/>
      <w:r w:rsidR="00125177" w:rsidRPr="00825406">
        <w:t>TNUoS</w:t>
      </w:r>
      <w:proofErr w:type="spellEnd"/>
      <w:r w:rsidR="00125177" w:rsidRPr="00825406">
        <w:t xml:space="preserve">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w:t>
      </w:r>
      <w:proofErr w:type="spellStart"/>
      <w:r w:rsidR="00125177" w:rsidRPr="00825406">
        <w:t>TNUoS</w:t>
      </w:r>
      <w:proofErr w:type="spellEnd"/>
      <w:r w:rsidR="00125177" w:rsidRPr="00825406">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21" w:name="_Toc49661109"/>
      <w:bookmarkStart w:id="222" w:name="_Toc274049680"/>
      <w:r w:rsidRPr="006661FE">
        <w:rPr>
          <w:rFonts w:ascii="Arial" w:hAnsi="Arial" w:cs="Arial"/>
          <w:b/>
        </w:rPr>
        <w:t>Model Outputs</w:t>
      </w:r>
      <w:bookmarkEnd w:id="221"/>
      <w:bookmarkEnd w:id="222"/>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 xml:space="preserve">particular </w:t>
      </w:r>
      <w:r>
        <w:lastRenderedPageBreak/>
        <w:t>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23" w:name="_Toc32201077"/>
    </w:p>
    <w:p w14:paraId="10911A77" w14:textId="77777777" w:rsidR="006661FE" w:rsidRPr="009470D8" w:rsidRDefault="006661FE" w:rsidP="006661FE">
      <w:pPr>
        <w:pStyle w:val="Heading2"/>
      </w:pPr>
      <w:bookmarkStart w:id="224" w:name="_Toc274049681"/>
      <w:bookmarkStart w:id="225" w:name="_Toc49661110"/>
      <w:r w:rsidRPr="009470D8">
        <w:t>Calculation of local nodal marginal km</w:t>
      </w:r>
      <w:bookmarkEnd w:id="224"/>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26" w:name="_Toc274049682"/>
      <w:r>
        <w:t>Calculation of zonal marginal km</w:t>
      </w:r>
      <w:bookmarkEnd w:id="223"/>
      <w:bookmarkEnd w:id="225"/>
      <w:bookmarkEnd w:id="226"/>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27"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227"/>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28" w:name="_Toc32201078"/>
      <w:bookmarkStart w:id="229" w:name="_Toc49661111"/>
      <w:bookmarkStart w:id="230" w:name="_Toc274049683"/>
      <w:r>
        <w:t>Deriving the Final</w:t>
      </w:r>
      <w:r w:rsidRPr="00E75EE9">
        <w:rPr>
          <w:color w:val="auto"/>
        </w:rPr>
        <w:t xml:space="preserve"> </w:t>
      </w:r>
      <w:r w:rsidRPr="00E75EE9">
        <w:t>Local £/kW Tariff and the Wider</w:t>
      </w:r>
      <w:r>
        <w:t xml:space="preserve"> £/kW Tariff</w:t>
      </w:r>
      <w:bookmarkEnd w:id="228"/>
      <w:bookmarkEnd w:id="229"/>
      <w:bookmarkEnd w:id="230"/>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31" w:name="_Toc49661112"/>
    </w:p>
    <w:p w14:paraId="00EBE464" w14:textId="77777777" w:rsidR="006661FE" w:rsidRPr="00543982" w:rsidRDefault="006661FE" w:rsidP="006661FE">
      <w:pPr>
        <w:pStyle w:val="Heading3"/>
        <w:ind w:firstLine="709"/>
        <w:jc w:val="both"/>
        <w:rPr>
          <w:rFonts w:ascii="Arial (W1)" w:hAnsi="Arial (W1)"/>
        </w:rPr>
      </w:pPr>
      <w:bookmarkStart w:id="232" w:name="_Toc274049684"/>
      <w:r w:rsidRPr="00543982">
        <w:rPr>
          <w:rFonts w:ascii="Arial" w:hAnsi="Arial" w:cs="Arial"/>
          <w:b/>
        </w:rPr>
        <w:lastRenderedPageBreak/>
        <w:t>The Expansion Constant</w:t>
      </w:r>
      <w:bookmarkEnd w:id="231"/>
      <w:bookmarkEnd w:id="232"/>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w:t>
      </w:r>
      <w:proofErr w:type="gramStart"/>
      <w:r w:rsidRPr="0099632B">
        <w:rPr>
          <w:rFonts w:cs="Arial"/>
          <w:szCs w:val="22"/>
        </w:rPr>
        <w:t>a number of</w:t>
      </w:r>
      <w:proofErr w:type="gramEnd"/>
      <w:r w:rsidRPr="0099632B">
        <w:rPr>
          <w:rFonts w:cs="Arial"/>
          <w:szCs w:val="22"/>
        </w:rPr>
        <w:t xml:space="preserve">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33" w:name="_Toc274049685"/>
      <w:bookmarkStart w:id="234"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33"/>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35" w:name="_Toc274049686"/>
      <w:r w:rsidRPr="00543982">
        <w:rPr>
          <w:rFonts w:ascii="Arial" w:hAnsi="Arial" w:cs="Arial"/>
          <w:b/>
        </w:rPr>
        <w:t>The Locational Onshore Security Factor</w:t>
      </w:r>
      <w:bookmarkEnd w:id="234"/>
      <w:bookmarkEnd w:id="235"/>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36" w:name="_Hlt506963614"/>
      <w:bookmarkEnd w:id="236"/>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37"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37"/>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38" w:name="_Toc49661114"/>
      <w:bookmarkStart w:id="239" w:name="_Toc274049687"/>
      <w:r w:rsidRPr="00887323">
        <w:rPr>
          <w:rFonts w:ascii="Arial" w:hAnsi="Arial" w:cs="Arial"/>
          <w:b/>
        </w:rPr>
        <w:t>Initial Transport Tariff</w:t>
      </w:r>
      <w:bookmarkEnd w:id="238"/>
      <w:bookmarkEnd w:id="239"/>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6514F55D"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240" w:author="Author" w:date="2024-05-15T11:18:00Z">
        <w:r w:rsidR="005C2C42" w:rsidRPr="0091529B">
          <w:rPr>
            <w:b/>
            <w:bCs/>
            <w:rPrChange w:id="241" w:author="Author" w:date="2024-05-15T11:28:00Z">
              <w:rPr/>
            </w:rPrChange>
          </w:rPr>
          <w:t>P</w:t>
        </w:r>
      </w:ins>
      <w:del w:id="242" w:author="Author" w:date="2024-05-15T11:18:00Z">
        <w:r w:rsidRPr="0091529B" w:rsidDel="005C2C42">
          <w:rPr>
            <w:b/>
            <w:bCs/>
            <w:rPrChange w:id="243" w:author="Author" w:date="2024-05-15T11:28:00Z">
              <w:rPr/>
            </w:rPrChange>
          </w:rPr>
          <w:delText>p</w:delText>
        </w:r>
      </w:del>
      <w:r w:rsidRPr="0091529B">
        <w:rPr>
          <w:b/>
          <w:bCs/>
          <w:rPrChange w:id="244" w:author="Author" w:date="2024-05-15T11:28:00Z">
            <w:rPr/>
          </w:rPrChange>
        </w:rPr>
        <w:t xml:space="preserve">ower </w:t>
      </w:r>
      <w:ins w:id="245" w:author="Author" w:date="2024-05-15T11:18:00Z">
        <w:r w:rsidR="005C2C42" w:rsidRPr="0091529B">
          <w:rPr>
            <w:b/>
            <w:bCs/>
            <w:rPrChange w:id="246" w:author="Author" w:date="2024-05-15T11:28:00Z">
              <w:rPr/>
            </w:rPrChange>
          </w:rPr>
          <w:t>S</w:t>
        </w:r>
      </w:ins>
      <w:del w:id="247" w:author="Author" w:date="2024-05-15T11:18:00Z">
        <w:r w:rsidRPr="0091529B" w:rsidDel="005C2C42">
          <w:rPr>
            <w:b/>
            <w:bCs/>
            <w:rPrChange w:id="248" w:author="Author" w:date="2024-05-15T11:28:00Z">
              <w:rPr/>
            </w:rPrChange>
          </w:rPr>
          <w:delText>s</w:delText>
        </w:r>
      </w:del>
      <w:r w:rsidRPr="0091529B">
        <w:rPr>
          <w:b/>
          <w:bCs/>
          <w:rPrChange w:id="249" w:author="Author" w:date="2024-05-15T11:28:00Z">
            <w:rPr/>
          </w:rPrChange>
        </w:rPr>
        <w:t>tation</w:t>
      </w:r>
      <w:r>
        <w:t xml:space="preserve"> TEC (MW); and </w:t>
      </w:r>
    </w:p>
    <w:p w14:paraId="5CAC9227" w14:textId="1FF62C0A" w:rsidR="00636937" w:rsidRDefault="00636937" w:rsidP="00636937">
      <w:pPr>
        <w:pStyle w:val="1"/>
        <w:ind w:left="1440"/>
        <w:rPr>
          <w:ins w:id="250" w:author="Author" w:date="2024-05-15T11:18: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438FC9D9" w14:textId="77777777" w:rsidR="00EA528F" w:rsidRDefault="00EA528F" w:rsidP="00636937">
      <w:pPr>
        <w:pStyle w:val="1"/>
        <w:ind w:left="1440"/>
        <w:rPr>
          <w:ins w:id="251" w:author="Author" w:date="2025-04-09T12:18:00Z" w16du:dateUtc="2025-04-09T11:18:00Z"/>
        </w:rPr>
      </w:pPr>
    </w:p>
    <w:p w14:paraId="4204315B" w14:textId="60C0126D" w:rsidR="005C2C42" w:rsidRDefault="005C2C42" w:rsidP="00636937">
      <w:pPr>
        <w:pStyle w:val="1"/>
        <w:ind w:left="1440"/>
        <w:rPr>
          <w:ins w:id="252" w:author="Author" w:date="2024-05-15T11:18:00Z"/>
        </w:rPr>
      </w:pPr>
      <w:ins w:id="253" w:author="Author" w:date="2024-05-15T11:18: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 </w:t>
        </w:r>
      </w:ins>
      <w:commentRangeStart w:id="254"/>
      <w:commentRangeStart w:id="255"/>
      <w:ins w:id="256" w:author="Author" w:date="2025-04-09T12:03:00Z" w16du:dateUtc="2025-04-09T11:03:00Z">
        <w:r w:rsidR="0035600A" w:rsidRPr="0035600A">
          <w:rPr>
            <w:b/>
            <w:bCs/>
            <w:rPrChange w:id="257" w:author="Author" w:date="2025-04-09T12:04:00Z" w16du:dateUtc="2025-04-09T11:04:00Z">
              <w:rPr/>
            </w:rPrChange>
          </w:rPr>
          <w:t>BM Unit</w:t>
        </w:r>
      </w:ins>
      <w:commentRangeEnd w:id="254"/>
      <w:ins w:id="258" w:author="Author" w:date="2025-04-09T12:04:00Z" w16du:dateUtc="2025-04-09T11:04:00Z">
        <w:r w:rsidR="0035600A">
          <w:rPr>
            <w:rStyle w:val="CommentReference"/>
            <w:rFonts w:ascii="Arial" w:hAnsi="Arial"/>
          </w:rPr>
          <w:commentReference w:id="254"/>
        </w:r>
      </w:ins>
      <w:commentRangeEnd w:id="255"/>
      <w:r w:rsidR="004D7559">
        <w:rPr>
          <w:rStyle w:val="CommentReference"/>
          <w:rFonts w:ascii="Arial" w:hAnsi="Arial"/>
        </w:rPr>
        <w:commentReference w:id="255"/>
      </w:r>
      <w:ins w:id="259" w:author="Author" w:date="2024-05-15T11:18:00Z">
        <w:r>
          <w:t xml:space="preserve">. </w:t>
        </w:r>
      </w:ins>
    </w:p>
    <w:p w14:paraId="0DE54312" w14:textId="2F4ABE37" w:rsidR="005C2C42" w:rsidRDefault="005C2C42" w:rsidP="00636937">
      <w:pPr>
        <w:pStyle w:val="1"/>
        <w:ind w:left="1440"/>
        <w:rPr>
          <w:ins w:id="260" w:author="Author" w:date="2024-05-15T11:18:00Z"/>
        </w:rPr>
      </w:pPr>
    </w:p>
    <w:p w14:paraId="23718744" w14:textId="0286DCA8" w:rsidR="005C2C42" w:rsidRPr="00A006AF" w:rsidRDefault="00000000" w:rsidP="005C2C42">
      <w:pPr>
        <w:pStyle w:val="1"/>
        <w:ind w:left="1440"/>
        <w:jc w:val="center"/>
        <w:rPr>
          <w:ins w:id="261" w:author="Author" w:date="2024-05-15T11:18:00Z"/>
        </w:rPr>
      </w:pPr>
      <m:oMathPara>
        <m:oMath>
          <m:sSub>
            <m:sSubPr>
              <m:ctrlPr>
                <w:ins w:id="262" w:author="Author" w:date="2025-04-09T12:05:00Z" w16du:dateUtc="2025-04-09T11:05:00Z">
                  <w:rPr>
                    <w:rFonts w:ascii="Cambria Math" w:hAnsi="Cambria Math"/>
                    <w:i/>
                  </w:rPr>
                </w:ins>
              </m:ctrlPr>
            </m:sSubPr>
            <m:e>
              <m:r>
                <w:ins w:id="263" w:author="Author" w:date="2025-04-09T12:05:00Z" w16du:dateUtc="2025-04-09T11:05:00Z">
                  <w:rPr>
                    <w:rFonts w:ascii="Cambria Math" w:hAnsi="Cambria Math"/>
                  </w:rPr>
                  <m:t>ALF</m:t>
                </w:ins>
              </m:r>
            </m:e>
            <m:sub>
              <m:r>
                <w:ins w:id="264" w:author="Author" w:date="2025-04-09T12:05:00Z" w16du:dateUtc="2025-04-09T11:05:00Z">
                  <w:rPr>
                    <w:rFonts w:ascii="Cambria Math" w:hAnsi="Cambria Math"/>
                  </w:rPr>
                  <m:t>BMU</m:t>
                </w:ins>
              </m:r>
            </m:sub>
          </m:sSub>
          <m:r>
            <w:ins w:id="265" w:author="Author" w:date="2025-04-09T12:03:00Z" w16du:dateUtc="2025-04-09T11:03:00Z">
              <w:rPr>
                <w:rFonts w:ascii="Cambria Math" w:hAnsi="Cambria Math"/>
              </w:rPr>
              <m:t>=</m:t>
            </w:ins>
          </m:r>
          <m:f>
            <m:fPr>
              <m:ctrlPr>
                <w:ins w:id="266" w:author="Author" w:date="2024-05-15T11:18:00Z">
                  <w:rPr>
                    <w:rFonts w:ascii="Cambria Math" w:hAnsi="Cambria Math"/>
                    <w:i/>
                  </w:rPr>
                </w:ins>
              </m:ctrlPr>
            </m:fPr>
            <m:num>
              <m:nary>
                <m:naryPr>
                  <m:chr m:val="∑"/>
                  <m:limLoc m:val="undOvr"/>
                  <m:ctrlPr>
                    <w:ins w:id="267" w:author="Author" w:date="2024-05-15T11:18:00Z">
                      <w:rPr>
                        <w:rFonts w:ascii="Cambria Math" w:hAnsi="Cambria Math"/>
                        <w:i/>
                      </w:rPr>
                    </w:ins>
                  </m:ctrlPr>
                </m:naryPr>
                <m:sub>
                  <m:r>
                    <w:ins w:id="268" w:author="Author" w:date="2024-05-15T11:18:00Z">
                      <w:rPr>
                        <w:rFonts w:ascii="Cambria Math" w:hAnsi="Cambria Math"/>
                      </w:rPr>
                      <m:t>p=1</m:t>
                    </w:ins>
                  </m:r>
                </m:sub>
                <m:sup>
                  <m:r>
                    <w:ins w:id="269" w:author="Author" w:date="2024-05-15T11:18:00Z">
                      <w:rPr>
                        <w:rFonts w:ascii="Cambria Math" w:hAnsi="Cambria Math"/>
                      </w:rPr>
                      <m:t>17520</m:t>
                    </w:ins>
                  </m:r>
                </m:sup>
                <m:e>
                  <m:sSub>
                    <m:sSubPr>
                      <m:ctrlPr>
                        <w:ins w:id="270" w:author="Author" w:date="2025-04-09T12:17:00Z" w16du:dateUtc="2025-04-09T11:17:00Z">
                          <w:rPr>
                            <w:rFonts w:ascii="Cambria Math" w:hAnsi="Cambria Math"/>
                            <w:i/>
                          </w:rPr>
                        </w:ins>
                      </m:ctrlPr>
                    </m:sSubPr>
                    <m:e>
                      <m:r>
                        <w:ins w:id="271" w:author="Author" w:date="2025-04-09T12:17:00Z" w16du:dateUtc="2025-04-09T11:17:00Z">
                          <w:rPr>
                            <w:rFonts w:ascii="Cambria Math" w:hAnsi="Cambria Math"/>
                          </w:rPr>
                          <m:t>GMWh</m:t>
                        </w:ins>
                      </m:r>
                    </m:e>
                    <m:sub>
                      <m:r>
                        <w:ins w:id="272" w:author="Author" w:date="2025-04-09T12:17:00Z" w16du:dateUtc="2025-04-09T11:17:00Z">
                          <w:rPr>
                            <w:rFonts w:ascii="Cambria Math" w:hAnsi="Cambria Math"/>
                          </w:rPr>
                          <m:t>pBMU</m:t>
                        </w:ins>
                      </m:r>
                    </m:sub>
                  </m:sSub>
                </m:e>
              </m:nary>
            </m:num>
            <m:den>
              <m:nary>
                <m:naryPr>
                  <m:chr m:val="∑"/>
                  <m:limLoc m:val="undOvr"/>
                  <m:ctrlPr>
                    <w:ins w:id="273" w:author="Author" w:date="2024-05-15T11:18:00Z">
                      <w:rPr>
                        <w:rFonts w:ascii="Cambria Math" w:hAnsi="Cambria Math"/>
                        <w:i/>
                      </w:rPr>
                    </w:ins>
                  </m:ctrlPr>
                </m:naryPr>
                <m:sub>
                  <m:r>
                    <w:ins w:id="274" w:author="Author" w:date="2024-05-15T11:18:00Z">
                      <w:rPr>
                        <w:rFonts w:ascii="Cambria Math" w:hAnsi="Cambria Math"/>
                      </w:rPr>
                      <m:t>p=1</m:t>
                    </w:ins>
                  </m:r>
                </m:sub>
                <m:sup>
                  <m:r>
                    <w:ins w:id="275" w:author="Author" w:date="2024-05-15T11:18:00Z">
                      <w:rPr>
                        <w:rFonts w:ascii="Cambria Math" w:hAnsi="Cambria Math"/>
                      </w:rPr>
                      <m:t>17520</m:t>
                    </w:ins>
                  </m:r>
                </m:sup>
                <m:e>
                  <w:commentRangeStart w:id="276"/>
                  <w:commentRangeStart w:id="277"/>
                  <m:sSub>
                    <m:sSubPr>
                      <m:ctrlPr>
                        <w:ins w:id="278" w:author="Author" w:date="2024-05-15T11:18:00Z">
                          <w:rPr>
                            <w:rFonts w:ascii="Cambria Math" w:hAnsi="Cambria Math"/>
                            <w:i/>
                          </w:rPr>
                        </w:ins>
                      </m:ctrlPr>
                    </m:sSubPr>
                    <m:e>
                      <m:r>
                        <w:ins w:id="279" w:author="Author" w:date="2025-04-09T12:05:00Z" w16du:dateUtc="2025-04-09T11:05:00Z">
                          <w:rPr>
                            <w:rFonts w:ascii="Cambria Math" w:hAnsi="Cambria Math"/>
                          </w:rPr>
                          <m:t>MTPSTEC</m:t>
                        </w:ins>
                      </m:r>
                    </m:e>
                    <m:sub>
                      <m:r>
                        <w:ins w:id="280" w:author="Author" w:date="2025-04-09T12:07:00Z" w16du:dateUtc="2025-04-09T11:07:00Z">
                          <w:rPr>
                            <w:rFonts w:ascii="Cambria Math" w:hAnsi="Cambria Math"/>
                          </w:rPr>
                          <m:t>p</m:t>
                        </w:ins>
                      </m:r>
                      <m:r>
                        <w:ins w:id="281" w:author="Author" w:date="2025-04-09T12:05:00Z" w16du:dateUtc="2025-04-09T11:05:00Z">
                          <w:rPr>
                            <w:rFonts w:ascii="Cambria Math" w:hAnsi="Cambria Math"/>
                          </w:rPr>
                          <m:t>BMU</m:t>
                        </w:ins>
                      </m:r>
                    </m:sub>
                  </m:sSub>
                  <w:commentRangeEnd w:id="276"/>
                  <m:r>
                    <m:rPr>
                      <m:sty m:val="p"/>
                    </m:rPr>
                    <w:rPr>
                      <w:rStyle w:val="CommentReference"/>
                      <w:rFonts w:ascii="Arial" w:hAnsi="Arial"/>
                    </w:rPr>
                    <w:commentReference w:id="276"/>
                  </m:r>
                  <w:commentRangeEnd w:id="277"/>
                  <m:r>
                    <m:rPr>
                      <m:sty m:val="p"/>
                    </m:rPr>
                    <w:rPr>
                      <w:rStyle w:val="CommentReference"/>
                      <w:rFonts w:ascii="Arial" w:hAnsi="Arial"/>
                    </w:rPr>
                    <w:commentReference w:id="277"/>
                  </m:r>
                </m:e>
              </m:nary>
              <m:r>
                <w:ins w:id="282" w:author="Author" w:date="2024-05-15T11:18:00Z">
                  <w:rPr>
                    <w:rFonts w:ascii="Cambria Math" w:hAnsi="Cambria Math"/>
                  </w:rPr>
                  <m:t xml:space="preserve"> ×0.5</m:t>
                </w:ins>
              </m:r>
              <w:commentRangeStart w:id="283"/>
              <w:commentRangeEnd w:id="283"/>
              <m:r>
                <m:rPr>
                  <m:sty m:val="p"/>
                </m:rPr>
                <w:rPr>
                  <w:rStyle w:val="CommentReference"/>
                  <w:rFonts w:ascii="Arial" w:hAnsi="Arial"/>
                </w:rPr>
                <w:commentReference w:id="283"/>
              </m:r>
            </m:den>
          </m:f>
        </m:oMath>
      </m:oMathPara>
    </w:p>
    <w:p w14:paraId="555F0FEC" w14:textId="77777777" w:rsidR="005C2C42" w:rsidRDefault="005C2C42" w:rsidP="005C2C42">
      <w:pPr>
        <w:pStyle w:val="1"/>
        <w:ind w:left="1440"/>
        <w:rPr>
          <w:ins w:id="284" w:author="Author" w:date="2024-05-15T11:18:00Z"/>
        </w:rPr>
      </w:pPr>
    </w:p>
    <w:p w14:paraId="3AF2B0DE" w14:textId="77777777" w:rsidR="005C2C42" w:rsidRDefault="005C2C42" w:rsidP="005C2C42">
      <w:pPr>
        <w:pStyle w:val="1"/>
        <w:ind w:left="1440"/>
        <w:rPr>
          <w:ins w:id="285" w:author="Author" w:date="2024-05-15T11:18:00Z"/>
        </w:rPr>
      </w:pPr>
      <w:ins w:id="286" w:author="Author" w:date="2024-05-15T11:18:00Z">
        <w:r>
          <w:t>Where:</w:t>
        </w:r>
      </w:ins>
    </w:p>
    <w:p w14:paraId="0B781037" w14:textId="24DF11F1" w:rsidR="005C2C42" w:rsidRDefault="0035600A" w:rsidP="005C2C42">
      <w:pPr>
        <w:pStyle w:val="1"/>
        <w:ind w:left="1440"/>
        <w:rPr>
          <w:ins w:id="287" w:author="Author" w:date="2024-05-15T11:18:00Z"/>
        </w:rPr>
      </w:pPr>
      <w:ins w:id="288" w:author="Author" w:date="2025-04-09T12:07:00Z" w16du:dateUtc="2025-04-09T11:07:00Z">
        <w:r>
          <w:t>ALF</w:t>
        </w:r>
        <w:r w:rsidRPr="00EA528F">
          <w:rPr>
            <w:vertAlign w:val="subscript"/>
            <w:rPrChange w:id="289" w:author="Author" w:date="2025-04-09T12:18:00Z" w16du:dateUtc="2025-04-09T11:18:00Z">
              <w:rPr/>
            </w:rPrChange>
          </w:rPr>
          <w:t>BMU</w:t>
        </w:r>
      </w:ins>
      <w:ins w:id="290" w:author="Author" w:date="2025-04-09T12:18:00Z" w16du:dateUtc="2025-04-09T11:18:00Z">
        <w:r w:rsidR="00EA528F">
          <w:t xml:space="preserve"> is the ALF for a </w:t>
        </w:r>
        <w:r w:rsidR="00EA528F" w:rsidRPr="00EA528F">
          <w:rPr>
            <w:b/>
            <w:bCs/>
            <w:rPrChange w:id="291" w:author="Author" w:date="2025-04-09T12:18:00Z" w16du:dateUtc="2025-04-09T11:18:00Z">
              <w:rPr/>
            </w:rPrChange>
          </w:rPr>
          <w:t>BM Unit</w:t>
        </w:r>
        <w:r w:rsidR="00EA528F">
          <w:t xml:space="preserve"> at a multi technology </w:t>
        </w:r>
        <w:r w:rsidR="00EA528F" w:rsidRPr="00EA528F">
          <w:rPr>
            <w:b/>
            <w:bCs/>
            <w:rPrChange w:id="292" w:author="Author" w:date="2025-04-09T12:18:00Z" w16du:dateUtc="2025-04-09T11:18:00Z">
              <w:rPr/>
            </w:rPrChange>
          </w:rPr>
          <w:t>Power Station</w:t>
        </w:r>
      </w:ins>
    </w:p>
    <w:p w14:paraId="1812C01C" w14:textId="78FBAC1A" w:rsidR="005C2C42" w:rsidRDefault="005C2C42" w:rsidP="005C2C42">
      <w:pPr>
        <w:pStyle w:val="1"/>
        <w:ind w:left="1440"/>
        <w:rPr>
          <w:ins w:id="293" w:author="Author" w:date="2025-04-09T12:18:00Z" w16du:dateUtc="2025-04-09T11:18:00Z"/>
        </w:rPr>
      </w:pPr>
      <w:proofErr w:type="spellStart"/>
      <w:ins w:id="294" w:author="Author" w:date="2024-05-15T11:18:00Z">
        <w:r>
          <w:t>GMWh</w:t>
        </w:r>
      </w:ins>
      <w:ins w:id="295" w:author="Author" w:date="2025-04-09T12:17:00Z" w16du:dateUtc="2025-04-09T11:17:00Z">
        <w:r w:rsidR="00EA528F" w:rsidRPr="00EA528F">
          <w:rPr>
            <w:vertAlign w:val="subscript"/>
            <w:rPrChange w:id="296" w:author="Author" w:date="2025-04-09T12:17:00Z" w16du:dateUtc="2025-04-09T11:17:00Z">
              <w:rPr/>
            </w:rPrChange>
          </w:rPr>
          <w:t>pBMU</w:t>
        </w:r>
      </w:ins>
      <w:proofErr w:type="spellEnd"/>
      <w:ins w:id="297" w:author="Author" w:date="2024-05-15T11:18:00Z">
        <w:r>
          <w:t xml:space="preserve"> is the maximum of FPN or actual metered output in a </w:t>
        </w:r>
        <w:r w:rsidRPr="00F231B2">
          <w:rPr>
            <w:b/>
            <w:bCs/>
          </w:rPr>
          <w:t>Settlement Period</w:t>
        </w:r>
        <w:r>
          <w:t xml:space="preserve"> related to the </w:t>
        </w:r>
        <w:r w:rsidRPr="00F231B2">
          <w:rPr>
            <w:b/>
            <w:bCs/>
          </w:rPr>
          <w:t>BM Unit</w:t>
        </w:r>
        <w:r>
          <w:t xml:space="preserve"> </w:t>
        </w:r>
      </w:ins>
    </w:p>
    <w:p w14:paraId="2F8E4983" w14:textId="0D52B2EF" w:rsidR="00EA528F" w:rsidRDefault="00EA528F" w:rsidP="005C2C42">
      <w:pPr>
        <w:pStyle w:val="1"/>
        <w:ind w:left="1440"/>
        <w:rPr>
          <w:ins w:id="298" w:author="Author" w:date="2025-04-09T12:19:00Z" w16du:dateUtc="2025-04-09T11:19:00Z"/>
        </w:rPr>
      </w:pPr>
      <w:ins w:id="299" w:author="Author" w:date="2025-04-09T12:18:00Z" w16du:dateUtc="2025-04-09T11:18:00Z">
        <w:r>
          <w:t>MTPSTEC</w:t>
        </w:r>
      </w:ins>
      <w:ins w:id="300" w:author="Author" w:date="2025-04-09T12:19:00Z" w16du:dateUtc="2025-04-09T11:19:00Z">
        <w:r>
          <w:t xml:space="preserve"> is the multi technology </w:t>
        </w:r>
        <w:r w:rsidRPr="00407C4C">
          <w:rPr>
            <w:b/>
            <w:bCs/>
            <w:rPrChange w:id="301" w:author="Alex Aristodemou (NESO)" w:date="2025-04-14T11:26:00Z" w16du:dateUtc="2025-04-14T10:26:00Z">
              <w:rPr/>
            </w:rPrChange>
          </w:rPr>
          <w:t>Power Station</w:t>
        </w:r>
        <w:r>
          <w:t xml:space="preserve"> TEC as described in 14.18.7</w:t>
        </w:r>
      </w:ins>
    </w:p>
    <w:p w14:paraId="05006D49" w14:textId="41DCD752" w:rsidR="00EA528F" w:rsidRDefault="00EA528F" w:rsidP="005C2C42">
      <w:pPr>
        <w:pStyle w:val="1"/>
        <w:ind w:left="1440"/>
        <w:rPr>
          <w:ins w:id="302" w:author="Author" w:date="2024-05-15T11:18:00Z"/>
        </w:rPr>
      </w:pPr>
      <w:proofErr w:type="spellStart"/>
      <w:ins w:id="303" w:author="Author" w:date="2025-04-09T12:19:00Z" w16du:dateUtc="2025-04-09T11:19:00Z">
        <w:r>
          <w:t>MTPSTEC</w:t>
        </w:r>
        <w:r w:rsidRPr="00EA528F">
          <w:rPr>
            <w:vertAlign w:val="subscript"/>
            <w:rPrChange w:id="304" w:author="Author" w:date="2025-04-09T12:20:00Z" w16du:dateUtc="2025-04-09T11:20:00Z">
              <w:rPr/>
            </w:rPrChange>
          </w:rPr>
          <w:t>p</w:t>
        </w:r>
      </w:ins>
      <w:ins w:id="305" w:author="Author" w:date="2025-04-09T12:20:00Z" w16du:dateUtc="2025-04-09T11:20:00Z">
        <w:r w:rsidRPr="00EA528F">
          <w:rPr>
            <w:vertAlign w:val="subscript"/>
            <w:rPrChange w:id="306" w:author="Author" w:date="2025-04-09T12:20:00Z" w16du:dateUtc="2025-04-09T11:20:00Z">
              <w:rPr/>
            </w:rPrChange>
          </w:rPr>
          <w:t>BMU</w:t>
        </w:r>
        <w:proofErr w:type="spellEnd"/>
        <w:r>
          <w:t xml:space="preserve"> is the MTPSTEC applicable to that </w:t>
        </w:r>
        <w:r w:rsidRPr="00500F43">
          <w:rPr>
            <w:b/>
            <w:bCs/>
            <w:rPrChange w:id="307" w:author="Alex Aristodemou (NESO)" w:date="2025-04-14T11:27:00Z" w16du:dateUtc="2025-04-14T10:27:00Z">
              <w:rPr/>
            </w:rPrChange>
          </w:rPr>
          <w:t>BM</w:t>
        </w:r>
      </w:ins>
      <w:ins w:id="308" w:author="Alex Aristodemou (NESO)" w:date="2025-04-14T11:27:00Z" w16du:dateUtc="2025-04-14T10:27:00Z">
        <w:r w:rsidR="00500F43" w:rsidRPr="00500F43">
          <w:rPr>
            <w:b/>
            <w:bCs/>
            <w:rPrChange w:id="309" w:author="Alex Aristodemou (NESO)" w:date="2025-04-14T11:27:00Z" w16du:dateUtc="2025-04-14T10:27:00Z">
              <w:rPr/>
            </w:rPrChange>
          </w:rPr>
          <w:t xml:space="preserve"> </w:t>
        </w:r>
      </w:ins>
      <w:ins w:id="310" w:author="Author" w:date="2025-04-09T12:20:00Z" w16du:dateUtc="2025-04-09T11:20:00Z">
        <w:r w:rsidRPr="00500F43">
          <w:rPr>
            <w:b/>
            <w:bCs/>
            <w:rPrChange w:id="311" w:author="Alex Aristodemou (NESO)" w:date="2025-04-14T11:27:00Z" w16du:dateUtc="2025-04-14T10:27:00Z">
              <w:rPr/>
            </w:rPrChange>
          </w:rPr>
          <w:t>U</w:t>
        </w:r>
      </w:ins>
      <w:ins w:id="312" w:author="Alex Aristodemou (NESO)" w:date="2025-04-14T11:27:00Z" w16du:dateUtc="2025-04-14T10:27:00Z">
        <w:r w:rsidR="00500F43" w:rsidRPr="00500F43">
          <w:rPr>
            <w:b/>
            <w:bCs/>
            <w:rPrChange w:id="313" w:author="Alex Aristodemou (NESO)" w:date="2025-04-14T11:27:00Z" w16du:dateUtc="2025-04-14T10:27:00Z">
              <w:rPr/>
            </w:rPrChange>
          </w:rPr>
          <w:t>nit</w:t>
        </w:r>
      </w:ins>
      <w:ins w:id="314" w:author="Author" w:date="2025-04-09T12:20:00Z" w16du:dateUtc="2025-04-09T11:20:00Z">
        <w:r>
          <w:t xml:space="preserve"> for that </w:t>
        </w:r>
        <w:r w:rsidRPr="00EA528F">
          <w:rPr>
            <w:b/>
            <w:bCs/>
            <w:rPrChange w:id="315" w:author="Author" w:date="2025-04-09T12:20:00Z" w16du:dateUtc="2025-04-09T11:20:00Z">
              <w:rPr/>
            </w:rPrChange>
          </w:rPr>
          <w:t>Settlement Period</w:t>
        </w:r>
      </w:ins>
    </w:p>
    <w:p w14:paraId="6170120E" w14:textId="77777777" w:rsidR="005C2C42" w:rsidRDefault="005C2C42"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33536814" w:rsidR="00636937" w:rsidRPr="00823D2E" w:rsidRDefault="005C2C42" w:rsidP="007D27B2">
      <w:pPr>
        <w:pStyle w:val="1"/>
        <w:numPr>
          <w:ilvl w:val="0"/>
          <w:numId w:val="90"/>
        </w:numPr>
        <w:jc w:val="both"/>
        <w:rPr>
          <w:b/>
        </w:rPr>
      </w:pPr>
      <w:ins w:id="316" w:author="Author" w:date="2024-05-15T11:18:00Z">
        <w:r>
          <w:t xml:space="preserve">For </w:t>
        </w:r>
      </w:ins>
      <w:ins w:id="317" w:author="Alex Aristodemou (NESO)" w:date="2025-04-14T11:29:00Z" w16du:dateUtc="2025-04-14T10:29:00Z">
        <w:r w:rsidR="00057974">
          <w:t>s</w:t>
        </w:r>
      </w:ins>
      <w:ins w:id="318" w:author="Author" w:date="2024-05-15T11:18:00Z">
        <w:r>
          <w:t xml:space="preserve">ingle technology </w:t>
        </w:r>
        <w:r w:rsidRPr="0091529B">
          <w:rPr>
            <w:b/>
            <w:bCs/>
            <w:rPrChange w:id="319" w:author="Author" w:date="2024-05-15T11:29:00Z">
              <w:rPr/>
            </w:rPrChange>
          </w:rPr>
          <w:t>Power Stations</w:t>
        </w:r>
      </w:ins>
      <w:ins w:id="320" w:author="Author" w:date="2024-05-15T11:19:00Z">
        <w:r>
          <w:t xml:space="preserve">, </w:t>
        </w:r>
      </w:ins>
      <w:del w:id="321" w:author="Author" w:date="2024-05-15T11:19:00Z">
        <w:r w:rsidR="00636937" w:rsidRPr="00891501" w:rsidDel="005C2C42">
          <w:delText>T</w:delText>
        </w:r>
      </w:del>
      <w:ins w:id="322" w:author="Author" w:date="2024-05-15T11:19:00Z">
        <w:r>
          <w:t>t</w:t>
        </w:r>
      </w:ins>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323" w:author="Author" w:date="2024-05-15T11:19: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MTPSTEC.</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lastRenderedPageBreak/>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lastRenderedPageBreak/>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lastRenderedPageBreak/>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24"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25" w:name="_Toc208554779"/>
      <w:bookmarkStart w:id="326" w:name="_Toc208745842"/>
      <w:bookmarkStart w:id="327" w:name="_Toc274049688"/>
      <w:r w:rsidRPr="00D76842">
        <w:rPr>
          <w:color w:val="auto"/>
        </w:rPr>
        <w:t>Deriving the Final Local Tariff</w:t>
      </w:r>
      <w:bookmarkEnd w:id="325"/>
      <w:bookmarkEnd w:id="326"/>
      <w:r>
        <w:rPr>
          <w:color w:val="auto"/>
        </w:rPr>
        <w:t xml:space="preserve"> (</w:t>
      </w:r>
      <w:r w:rsidRPr="00D76842">
        <w:rPr>
          <w:color w:val="auto"/>
        </w:rPr>
        <w:t>£/kW</w:t>
      </w:r>
      <w:r>
        <w:rPr>
          <w:color w:val="auto"/>
        </w:rPr>
        <w:t>)</w:t>
      </w:r>
      <w:bookmarkEnd w:id="327"/>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28" w:name="_Toc208554780"/>
      <w:bookmarkStart w:id="329" w:name="_Toc208745843"/>
      <w:bookmarkStart w:id="330" w:name="_Toc274049689"/>
      <w:r w:rsidRPr="009F4FB0">
        <w:rPr>
          <w:i/>
          <w:color w:val="auto"/>
        </w:rPr>
        <w:t>Local Circuit Tariff</w:t>
      </w:r>
      <w:bookmarkEnd w:id="328"/>
      <w:bookmarkEnd w:id="329"/>
      <w:bookmarkEnd w:id="330"/>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31" w:name="_Toc208554781"/>
      <w:bookmarkStart w:id="332" w:name="_Toc208745844"/>
    </w:p>
    <w:p w14:paraId="7839E442" w14:textId="77777777" w:rsidR="006661FE" w:rsidRPr="00543982" w:rsidRDefault="006661FE" w:rsidP="006661FE">
      <w:pPr>
        <w:pStyle w:val="Heading3"/>
        <w:ind w:left="709"/>
        <w:rPr>
          <w:rFonts w:ascii="Arial" w:hAnsi="Arial" w:cs="Arial"/>
          <w:b/>
        </w:rPr>
      </w:pPr>
      <w:bookmarkStart w:id="333" w:name="_Toc274049690"/>
      <w:r w:rsidRPr="00543982">
        <w:rPr>
          <w:rFonts w:ascii="Arial" w:hAnsi="Arial" w:cs="Arial"/>
          <w:b/>
        </w:rPr>
        <w:t>Onshore Local Substation Tariff</w:t>
      </w:r>
      <w:bookmarkEnd w:id="331"/>
      <w:bookmarkEnd w:id="332"/>
      <w:bookmarkEnd w:id="333"/>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w:t>
      </w:r>
      <w:r>
        <w:rPr>
          <w:rFonts w:cs="Arial"/>
          <w:szCs w:val="22"/>
        </w:rPr>
        <w:lastRenderedPageBreak/>
        <w:t xml:space="preserve">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34"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34"/>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35" w:name="_Toc274049691"/>
      <w:r w:rsidRPr="00543982">
        <w:rPr>
          <w:rFonts w:ascii="Arial" w:hAnsi="Arial" w:cs="Arial"/>
          <w:b/>
        </w:rPr>
        <w:t>Offshore substation local tariff</w:t>
      </w:r>
      <w:bookmarkEnd w:id="335"/>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36" w:name="_Toc49661115"/>
      <w:bookmarkStart w:id="337" w:name="_Toc274049692"/>
      <w:bookmarkEnd w:id="324"/>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 xml:space="preserve">The total revenue to be recovered through </w:t>
      </w:r>
      <w:proofErr w:type="spellStart"/>
      <w:r w:rsidRPr="0003584B">
        <w:rPr>
          <w:rFonts w:ascii="Arial (W1)" w:hAnsi="Arial (W1)"/>
        </w:rPr>
        <w:t>TNUoS</w:t>
      </w:r>
      <w:proofErr w:type="spellEnd"/>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0003584B">
        <w:rPr>
          <w:rFonts w:ascii="Arial (W1)" w:hAnsi="Arial (W1)"/>
        </w:rPr>
        <w:t>TNUoS</w:t>
      </w:r>
      <w:proofErr w:type="spellEnd"/>
      <w:r w:rsidRPr="0003584B">
        <w:rPr>
          <w:rFonts w:ascii="Arial (W1)" w:hAnsi="Arial (W1)"/>
        </w:rPr>
        <w:t xml:space="preserve">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lastRenderedPageBreak/>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lastRenderedPageBreak/>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lastRenderedPageBreak/>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36"/>
    <w:bookmarkEnd w:id="337"/>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38" w:name="_Toc32201079"/>
      <w:bookmarkStart w:id="339" w:name="_Toc49661116"/>
      <w:bookmarkStart w:id="340" w:name="_Toc274049693"/>
      <w:r>
        <w:t>Final £/kW Tariff</w:t>
      </w:r>
      <w:bookmarkEnd w:id="338"/>
      <w:bookmarkEnd w:id="339"/>
      <w:bookmarkEnd w:id="340"/>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lastRenderedPageBreak/>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lastRenderedPageBreak/>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lastRenderedPageBreak/>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41" w:name="_Toc274049694"/>
      <w:r w:rsidRPr="007B2988">
        <w:t xml:space="preserve">Stability &amp; Predictability of </w:t>
      </w:r>
      <w:proofErr w:type="spellStart"/>
      <w:r w:rsidRPr="007B2988">
        <w:t>TNUoS</w:t>
      </w:r>
      <w:proofErr w:type="spellEnd"/>
      <w:r w:rsidRPr="007B2988">
        <w:t xml:space="preserve"> tariffs</w:t>
      </w:r>
      <w:bookmarkEnd w:id="341"/>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lastRenderedPageBreak/>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42" w:name="_Toc32201081"/>
      <w:bookmarkStart w:id="343"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lastRenderedPageBreak/>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w:t>
      </w:r>
      <w:r w:rsidR="00AB080A" w:rsidRPr="0085208F">
        <w:rPr>
          <w:rFonts w:ascii="Arial" w:hAnsi="Arial" w:cs="Arial"/>
          <w:bCs/>
          <w:kern w:val="24"/>
          <w:sz w:val="22"/>
          <w:szCs w:val="22"/>
        </w:rPr>
        <w:lastRenderedPageBreak/>
        <w:t xml:space="preserve">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44"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44"/>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45"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45"/>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lastRenderedPageBreak/>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6" w:name="_Toc32201082"/>
      <w:bookmarkStart w:id="347" w:name="_Toc49661119"/>
      <w:bookmarkEnd w:id="342"/>
      <w:bookmarkEnd w:id="343"/>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8" w:name="_Ref506957800"/>
      <w:bookmarkStart w:id="349" w:name="_Toc32201083"/>
      <w:bookmarkStart w:id="350" w:name="_Toc49661120"/>
      <w:bookmarkStart w:id="351" w:name="_Toc98821478"/>
      <w:bookmarkStart w:id="352" w:name="_Toc111259845"/>
      <w:bookmarkStart w:id="353" w:name="_Toc111262532"/>
      <w:bookmarkStart w:id="354" w:name="_Toc274049695"/>
      <w:bookmarkEnd w:id="346"/>
      <w:bookmarkEnd w:id="347"/>
      <w:r w:rsidRPr="00D54761">
        <w:rPr>
          <w:bCs/>
          <w:color w:val="auto"/>
          <w:sz w:val="28"/>
          <w:szCs w:val="28"/>
        </w:rPr>
        <w:t>14.16 Derivation of the Transmission Network Use of System Energy Consumption Tariff</w:t>
      </w:r>
      <w:bookmarkEnd w:id="348"/>
      <w:bookmarkEnd w:id="349"/>
      <w:bookmarkEnd w:id="350"/>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51"/>
      <w:bookmarkEnd w:id="352"/>
      <w:bookmarkEnd w:id="353"/>
      <w:r w:rsidRPr="00D54761">
        <w:rPr>
          <w:bCs/>
          <w:color w:val="auto"/>
          <w:sz w:val="28"/>
          <w:szCs w:val="28"/>
        </w:rPr>
        <w:t>s</w:t>
      </w:r>
      <w:bookmarkEnd w:id="354"/>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55" w:name="_Toc274049696"/>
      <w:r>
        <w:t>Short Term Transmission Entry Capacity (STTEC) Tariff</w:t>
      </w:r>
      <w:bookmarkEnd w:id="355"/>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56" w:name="_Toc274049697"/>
      <w:r w:rsidRPr="00DC7159">
        <w:t>Limited Duration Transmission Entry Capacity (LDTEC) Tariffs</w:t>
      </w:r>
      <w:bookmarkEnd w:id="356"/>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57"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58" w:name="_Toc32201085"/>
      <w:bookmarkStart w:id="359" w:name="_Toc49661123"/>
      <w:bookmarkStart w:id="360" w:name="_Toc274049698"/>
      <w:bookmarkEnd w:id="357"/>
      <w:r w:rsidRPr="00D54761">
        <w:rPr>
          <w:color w:val="auto"/>
          <w:sz w:val="28"/>
          <w:szCs w:val="28"/>
        </w:rPr>
        <w:lastRenderedPageBreak/>
        <w:t>14.17 Demand Charges</w:t>
      </w:r>
      <w:bookmarkEnd w:id="358"/>
      <w:bookmarkEnd w:id="359"/>
      <w:bookmarkEnd w:id="360"/>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61" w:name="_Toc32201086"/>
      <w:bookmarkStart w:id="362" w:name="_Toc49661124"/>
      <w:bookmarkStart w:id="363" w:name="_Toc274049699"/>
      <w:r>
        <w:t>Parties Liable for Demand Charges</w:t>
      </w:r>
      <w:bookmarkEnd w:id="361"/>
      <w:bookmarkEnd w:id="362"/>
      <w:bookmarkEnd w:id="363"/>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64" w:name="_Toc32201087"/>
      <w:bookmarkStart w:id="365" w:name="_Toc49661125"/>
      <w:bookmarkStart w:id="366" w:name="_Toc274049700"/>
      <w:r>
        <w:t xml:space="preserve">Basis of </w:t>
      </w:r>
      <w:r w:rsidR="00010EB2">
        <w:t>Demand Locational</w:t>
      </w:r>
      <w:r>
        <w:t xml:space="preserve"> Charges</w:t>
      </w:r>
      <w:bookmarkEnd w:id="364"/>
      <w:bookmarkEnd w:id="365"/>
      <w:bookmarkEnd w:id="366"/>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MWt+UT3AQAA0g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DFED9EC">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9B19DC9">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5T+AEAANI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Mfp4nq+5ExSbjW/Wi3TVDKRP9926MMXBR2Lm4IjDTWhi8O9D7EbkT8ficU8GF3ttDEpwKbc&#10;GmQHQQbYpS8ReHXM2HjYQrw2IsY/iWZkNnIMQzkwXVHLi4gRaZdQHYk4wmgsegi0aQH/cNaTqQru&#10;f+8FKs7MV0viXc8Wi+jCFCyWn+YU4GWmvMwIKwmq4IGzcbsNo3P3DnXTUqVxXBZuSfBaJy1eujr1&#10;T8ZJEp1MHp15GadTL09x8xc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JUrvlP4AQAA0g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67" w:name="_Toc49661126"/>
      <w:bookmarkStart w:id="368"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367"/>
    <w:bookmarkEnd w:id="368"/>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69" w:name="_Toc49661127"/>
      <w:bookmarkStart w:id="370" w:name="_Toc274049702"/>
      <w:r w:rsidRPr="004248A1">
        <w:rPr>
          <w:rFonts w:ascii="Arial" w:hAnsi="Arial" w:cs="Arial"/>
          <w:b/>
        </w:rPr>
        <w:t>Power Stations with a Bilateral Connection Agreement</w:t>
      </w:r>
      <w:bookmarkEnd w:id="369"/>
      <w:r w:rsidRPr="004248A1">
        <w:rPr>
          <w:rFonts w:ascii="Arial" w:hAnsi="Arial" w:cs="Arial"/>
          <w:b/>
        </w:rPr>
        <w:t xml:space="preserve"> and Licensable Generation with a Bilateral Embedded Generation Agreement</w:t>
      </w:r>
      <w:bookmarkEnd w:id="370"/>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71" w:name="_Toc49661128"/>
      <w:bookmarkStart w:id="372" w:name="_Toc274049703"/>
      <w:r w:rsidRPr="004248A1">
        <w:rPr>
          <w:rFonts w:ascii="Arial" w:hAnsi="Arial" w:cs="Arial"/>
          <w:b/>
        </w:rPr>
        <w:t>Exemptible Generation and Derogated Distribution Interconnectors with a Bilateral Embedded Generation Agreement</w:t>
      </w:r>
      <w:bookmarkEnd w:id="371"/>
      <w:bookmarkEnd w:id="372"/>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73" w:name="_Toc32201088"/>
      <w:bookmarkStart w:id="374" w:name="_Toc49661130"/>
    </w:p>
    <w:p w14:paraId="2145EB86" w14:textId="77777777" w:rsidR="006661FE" w:rsidRDefault="006661FE" w:rsidP="006661FE">
      <w:pPr>
        <w:pStyle w:val="Heading2"/>
      </w:pPr>
      <w:bookmarkStart w:id="375" w:name="_Toc274049704"/>
      <w:r>
        <w:t>Small Generators Tariffs</w:t>
      </w:r>
      <w:bookmarkEnd w:id="375"/>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76" w:name="_Toc274049705"/>
      <w:r>
        <w:t>The Triad</w:t>
      </w:r>
      <w:bookmarkEnd w:id="373"/>
      <w:bookmarkEnd w:id="374"/>
      <w:bookmarkEnd w:id="376"/>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77"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77"/>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14:sizeRelH relativeFrom="page">
              <wp14:pctWidth>0</wp14:pctWidth>
            </wp14:sizeRelH>
            <wp14:sizeRelV relativeFrom="page">
              <wp14:pctHeight>0</wp14:pctHeight>
            </wp14:sizeRelV>
          </wp:anchor>
        </w:drawing>
      </w:r>
      <w:bookmarkStart w:id="378" w:name="_Toc497131269"/>
      <w:r w:rsidR="006661FE">
        <w:fldChar w:fldCharType="begin"/>
      </w:r>
      <w:r w:rsidR="006661FE">
        <w:instrText xml:space="preserve"> XE "Triad" </w:instrText>
      </w:r>
      <w:r w:rsidR="006661FE">
        <w:fldChar w:fldCharType="end"/>
      </w:r>
      <w:bookmarkEnd w:id="378"/>
      <w:r w:rsidR="006661FE">
        <w:fldChar w:fldCharType="begin"/>
      </w:r>
      <w:r w:rsidR="006661FE">
        <w:instrText xml:space="preserve"> XE "Trading Unit" </w:instrText>
      </w:r>
      <w:r w:rsidR="006661FE">
        <w:fldChar w:fldCharType="end"/>
      </w:r>
    </w:p>
    <w:bookmarkStart w:id="379"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79"/>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80" w:name="_Hlt497734631"/>
      <w:bookmarkEnd w:id="380"/>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81" w:name="_Hlk35263653"/>
      <w:bookmarkStart w:id="382" w:name="_Hlk35263622"/>
      <w:r w:rsidRPr="00010EB2">
        <w:rPr>
          <w:rFonts w:ascii="Arial" w:hAnsi="Arial" w:cs="Arial"/>
          <w:b/>
        </w:rPr>
        <w:t>Initial Reconciliation Part 2 – Non-half-hourly metered demand</w:t>
      </w:r>
    </w:p>
    <w:bookmarkEnd w:id="38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83" w:name="_Hlk35263694"/>
      <w:r w:rsidRPr="00010EB2">
        <w:rPr>
          <w:rFonts w:ascii="Arial" w:hAnsi="Arial" w:cs="Arial"/>
        </w:rPr>
        <w:t xml:space="preserve">non-half-hourly metered demand will be </w:t>
      </w:r>
      <w:bookmarkEnd w:id="38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8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8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 xml:space="preserve">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Pr="00800968">
        <w:t xml:space="preserve"> i.e. volumes associated with those Metering Systems that have transferred to Measurement Class F &amp; G in the BSC (NHH to HH settlement) but are to be treated as NHH for the purposes of </w:t>
      </w:r>
      <w:proofErr w:type="spellStart"/>
      <w:r w:rsidRPr="00800968">
        <w:t>TNUoS</w:t>
      </w:r>
      <w:proofErr w:type="spellEnd"/>
      <w:r w:rsidRPr="00800968">
        <w:t xml:space="preserve">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85" w:name="_Toc274049713"/>
      <w:r>
        <w:t>Further Information</w:t>
      </w:r>
      <w:bookmarkEnd w:id="385"/>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86" w:name="_Toc32201092"/>
      <w:bookmarkStart w:id="387" w:name="_Toc49661139"/>
      <w:bookmarkStart w:id="388" w:name="_Toc274049714"/>
      <w:bookmarkEnd w:id="384"/>
      <w:r w:rsidRPr="00FE40FB">
        <w:rPr>
          <w:color w:val="auto"/>
          <w:sz w:val="28"/>
          <w:szCs w:val="28"/>
        </w:rPr>
        <w:lastRenderedPageBreak/>
        <w:t>14.18 Generation charges</w:t>
      </w:r>
      <w:bookmarkEnd w:id="386"/>
      <w:bookmarkEnd w:id="387"/>
      <w:bookmarkEnd w:id="38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89" w:name="_Toc32201093"/>
      <w:bookmarkStart w:id="390" w:name="_Toc49661140"/>
      <w:bookmarkStart w:id="391" w:name="_Toc274049715"/>
      <w:r>
        <w:t>Parties Liable for Generation Charges</w:t>
      </w:r>
      <w:bookmarkEnd w:id="389"/>
      <w:bookmarkEnd w:id="390"/>
      <w:bookmarkEnd w:id="39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92" w:name="_Toc274049716"/>
      <w:bookmarkStart w:id="393" w:name="_Toc32201094"/>
      <w:bookmarkStart w:id="394" w:name="_Toc49661141"/>
      <w:r>
        <w:t>Structure of Generation Charges</w:t>
      </w:r>
      <w:bookmarkEnd w:id="39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5927AF1A" w:rsidR="00674102" w:rsidRDefault="008A41B4" w:rsidP="000B6C0D">
      <w:pPr>
        <w:pStyle w:val="1"/>
        <w:jc w:val="both"/>
        <w:rPr>
          <w:rFonts w:cs="Arial"/>
          <w:szCs w:val="22"/>
          <w:vertAlign w:val="subscript"/>
        </w:rPr>
      </w:pPr>
      <w:commentRangeStart w:id="395"/>
      <w:del w:id="396" w:author="Author" w:date="2025-04-09T12:27:00Z" w16du:dateUtc="2025-04-09T11:27:00Z">
        <w:r w:rsidDel="00142D1A">
          <w:rPr>
            <w:rFonts w:cs="Arial"/>
            <w:noProof/>
            <w:position w:val="-10"/>
            <w:szCs w:val="22"/>
            <w:vertAlign w:val="subscript"/>
          </w:rPr>
          <w:drawing>
            <wp:inline distT="0" distB="0" distL="0" distR="0" wp14:anchorId="75DBC718" wp14:editId="6275640A">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m:oMath>
        <m:r>
          <w:ins w:id="397" w:author="Author" w:date="2025-04-09T12:27:00Z" w16du:dateUtc="2025-04-09T11:27:00Z">
            <w:rPr>
              <w:rFonts w:ascii="Cambria Math" w:hAnsi="Cambria Math" w:cs="Arial"/>
              <w:szCs w:val="22"/>
              <w:vertAlign w:val="subscript"/>
            </w:rPr>
            <m:t>Local Annual Liability=Chargeable Capacity×Local Tariff</m:t>
          </w:ins>
        </m:r>
        <w:commentRangeEnd w:id="395"/>
        <m:r>
          <w:ins w:id="398" w:author="Author" w:date="2025-04-09T12:28:00Z" w16du:dateUtc="2025-04-09T11:28:00Z">
            <m:rPr>
              <m:sty m:val="p"/>
            </m:rPr>
            <w:rPr>
              <w:rStyle w:val="CommentReference"/>
              <w:rFonts w:ascii="Arial" w:hAnsi="Arial"/>
            </w:rPr>
            <w:commentReference w:id="395"/>
          </w:ins>
        </m:r>
      </m:oMath>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28551CFF" w:rsidR="00527073" w:rsidRDefault="00527073" w:rsidP="00674102">
      <w:pPr>
        <w:pStyle w:val="1"/>
        <w:ind w:left="1627"/>
        <w:jc w:val="both"/>
        <w:rPr>
          <w:ins w:id="399" w:author="Author" w:date="2024-05-15T11:20:00Z"/>
        </w:rPr>
      </w:pPr>
      <w:proofErr w:type="spellStart"/>
      <w:r>
        <w:t>Adj</w:t>
      </w:r>
      <w:proofErr w:type="spellEnd"/>
      <w:r>
        <w:t xml:space="preserve"> Tariff = Adjustment Tariff</w:t>
      </w:r>
    </w:p>
    <w:p w14:paraId="64461E5A" w14:textId="710759FA" w:rsidR="005C2C42" w:rsidRDefault="005C2C42" w:rsidP="00674102">
      <w:pPr>
        <w:pStyle w:val="1"/>
        <w:ind w:left="1627"/>
        <w:jc w:val="both"/>
        <w:rPr>
          <w:ins w:id="400" w:author="Author" w:date="2024-05-15T11:20:00Z"/>
        </w:rPr>
      </w:pPr>
    </w:p>
    <w:p w14:paraId="0D83C88D" w14:textId="77777777" w:rsidR="005C2C42" w:rsidRDefault="005C2C42" w:rsidP="005C2C42">
      <w:pPr>
        <w:pStyle w:val="1"/>
        <w:ind w:left="1627"/>
        <w:jc w:val="both"/>
        <w:rPr>
          <w:ins w:id="401" w:author="Author" w:date="2024-05-15T11:20:00Z"/>
        </w:rPr>
      </w:pPr>
      <w:commentRangeStart w:id="402"/>
      <w:commentRangeStart w:id="403"/>
      <w:ins w:id="404" w:author="Author" w:date="2024-05-15T11:20:00Z">
        <w:r>
          <w:t xml:space="preserve">For a multi technology </w:t>
        </w:r>
        <w:r w:rsidRPr="00F231B2">
          <w:rPr>
            <w:b/>
            <w:bCs/>
          </w:rPr>
          <w:t>Power Station</w:t>
        </w:r>
        <w:r>
          <w:t xml:space="preserve"> the </w:t>
        </w:r>
        <w:r w:rsidRPr="00F231B2">
          <w:rPr>
            <w:b/>
            <w:bCs/>
          </w:rPr>
          <w:t>Power Statio</w:t>
        </w:r>
        <w:r w:rsidRPr="005B226F">
          <w:rPr>
            <w:b/>
            <w:bCs/>
          </w:rPr>
          <w:t>n</w:t>
        </w:r>
        <w:r w:rsidRPr="005B226F">
          <w:rPr>
            <w:b/>
            <w:bCs/>
            <w:rPrChange w:id="405" w:author="Alex Aristodemou (NESO)" w:date="2025-04-14T11:33:00Z" w16du:dateUtc="2025-04-14T10:33:00Z">
              <w:rPr/>
            </w:rPrChange>
          </w:rPr>
          <w:t>’s</w:t>
        </w:r>
        <w:r>
          <w:t xml:space="preserve"> </w:t>
        </w:r>
        <w:r w:rsidRPr="00F231B2">
          <w:rPr>
            <w:b/>
            <w:bCs/>
          </w:rPr>
          <w:t>Transmission Entry Capacity</w:t>
        </w:r>
        <w:r>
          <w:t xml:space="preserve"> is allocated across the different generation plant types, specifically:</w:t>
        </w:r>
      </w:ins>
    </w:p>
    <w:p w14:paraId="13B171D6" w14:textId="77777777" w:rsidR="005C2C42" w:rsidRDefault="005C2C42" w:rsidP="005C2C42">
      <w:pPr>
        <w:pStyle w:val="1"/>
        <w:ind w:left="1627"/>
        <w:jc w:val="both"/>
        <w:rPr>
          <w:ins w:id="406" w:author="Author" w:date="2024-05-15T11:20:00Z"/>
        </w:rPr>
      </w:pPr>
    </w:p>
    <w:p w14:paraId="1968E374" w14:textId="15B234FB" w:rsidR="005C2C42" w:rsidRPr="00A006AF" w:rsidRDefault="00000000" w:rsidP="005C2C42">
      <w:pPr>
        <w:pStyle w:val="1"/>
        <w:jc w:val="center"/>
        <w:rPr>
          <w:ins w:id="407" w:author="Author" w:date="2024-05-15T11:20:00Z"/>
        </w:rPr>
      </w:pPr>
      <m:oMathPara>
        <m:oMath>
          <m:sSub>
            <m:sSubPr>
              <m:ctrlPr>
                <w:ins w:id="408" w:author="Author" w:date="2024-05-15T11:20:00Z">
                  <w:rPr>
                    <w:rFonts w:ascii="Cambria Math" w:hAnsi="Cambria Math"/>
                    <w:i/>
                  </w:rPr>
                </w:ins>
              </m:ctrlPr>
            </m:sSubPr>
            <m:e>
              <m:r>
                <w:ins w:id="409" w:author="Author" w:date="2024-05-15T11:20:00Z">
                  <w:rPr>
                    <w:rFonts w:ascii="Cambria Math" w:hAnsi="Cambria Math"/>
                  </w:rPr>
                  <m:t>MTPSTEC</m:t>
                </w:ins>
              </m:r>
            </m:e>
            <m:sub>
              <m:r>
                <w:ins w:id="410" w:author="Author" w:date="2025-04-09T12:23:00Z" w16du:dateUtc="2025-04-09T11:23:00Z">
                  <w:rPr>
                    <w:rFonts w:ascii="Cambria Math" w:hAnsi="Cambria Math"/>
                  </w:rPr>
                  <m:t>BMU</m:t>
                </w:ins>
              </m:r>
            </m:sub>
          </m:sSub>
          <m:r>
            <w:ins w:id="411" w:author="Author" w:date="2024-05-15T11:20:00Z">
              <w:rPr>
                <w:rFonts w:ascii="Cambria Math" w:hAnsi="Cambria Math"/>
              </w:rPr>
              <m:t>=</m:t>
            </w:ins>
          </m:r>
          <m:f>
            <m:fPr>
              <m:ctrlPr>
                <w:ins w:id="412" w:author="Author" w:date="2024-05-15T11:20:00Z">
                  <w:rPr>
                    <w:rFonts w:ascii="Cambria Math" w:hAnsi="Cambria Math"/>
                    <w:i/>
                  </w:rPr>
                </w:ins>
              </m:ctrlPr>
            </m:fPr>
            <m:num>
              <m:sSub>
                <m:sSubPr>
                  <m:ctrlPr>
                    <w:ins w:id="413" w:author="Author" w:date="2024-05-15T11:20:00Z">
                      <w:rPr>
                        <w:rFonts w:ascii="Cambria Math" w:hAnsi="Cambria Math"/>
                        <w:i/>
                      </w:rPr>
                    </w:ins>
                  </m:ctrlPr>
                </m:sSubPr>
                <m:e>
                  <m:r>
                    <w:ins w:id="414" w:author="Author" w:date="2024-05-15T11:20:00Z">
                      <w:rPr>
                        <w:rFonts w:ascii="Cambria Math" w:hAnsi="Cambria Math"/>
                      </w:rPr>
                      <m:t>CAP</m:t>
                    </w:ins>
                  </m:r>
                </m:e>
                <m:sub>
                  <m:r>
                    <w:ins w:id="415" w:author="Author" w:date="2025-04-09T12:23:00Z" w16du:dateUtc="2025-04-09T11:23:00Z">
                      <w:rPr>
                        <w:rFonts w:ascii="Cambria Math" w:hAnsi="Cambria Math"/>
                      </w:rPr>
                      <m:t>BMU</m:t>
                    </w:ins>
                  </m:r>
                </m:sub>
              </m:sSub>
            </m:num>
            <m:den>
              <m:nary>
                <m:naryPr>
                  <m:chr m:val="∑"/>
                  <m:limLoc m:val="undOvr"/>
                  <m:ctrlPr>
                    <w:ins w:id="416" w:author="Author" w:date="2024-05-15T11:20:00Z">
                      <w:rPr>
                        <w:rFonts w:ascii="Cambria Math" w:hAnsi="Cambria Math"/>
                        <w:i/>
                      </w:rPr>
                    </w:ins>
                  </m:ctrlPr>
                </m:naryPr>
                <m:sub>
                  <m:r>
                    <w:ins w:id="417" w:author="Author" w:date="2025-04-09T12:24:00Z" w16du:dateUtc="2025-04-09T11:24:00Z">
                      <w:rPr>
                        <w:rFonts w:ascii="Cambria Math" w:hAnsi="Cambria Math"/>
                      </w:rPr>
                      <m:t>BMU</m:t>
                    </w:ins>
                  </m:r>
                  <m:r>
                    <w:ins w:id="418" w:author="Author" w:date="2024-05-15T11:20:00Z">
                      <w:rPr>
                        <w:rFonts w:ascii="Cambria Math" w:hAnsi="Cambria Math"/>
                      </w:rPr>
                      <m:t>=1</m:t>
                    </w:ins>
                  </m:r>
                </m:sub>
                <m:sup>
                  <m:r>
                    <w:ins w:id="419" w:author="Author" w:date="2024-05-15T11:20:00Z">
                      <w:rPr>
                        <w:rFonts w:ascii="Cambria Math" w:hAnsi="Cambria Math"/>
                      </w:rPr>
                      <m:t>n</m:t>
                    </w:ins>
                  </m:r>
                </m:sup>
                <m:e>
                  <m:sSub>
                    <m:sSubPr>
                      <m:ctrlPr>
                        <w:ins w:id="420" w:author="Author" w:date="2024-05-15T11:20:00Z">
                          <w:rPr>
                            <w:rFonts w:ascii="Cambria Math" w:hAnsi="Cambria Math"/>
                            <w:i/>
                          </w:rPr>
                        </w:ins>
                      </m:ctrlPr>
                    </m:sSubPr>
                    <m:e>
                      <m:r>
                        <w:ins w:id="421" w:author="Author" w:date="2024-05-15T11:20:00Z">
                          <w:rPr>
                            <w:rFonts w:ascii="Cambria Math" w:hAnsi="Cambria Math"/>
                          </w:rPr>
                          <m:t>CAP</m:t>
                        </w:ins>
                      </m:r>
                    </m:e>
                    <m:sub>
                      <m:r>
                        <w:ins w:id="422" w:author="Author" w:date="2025-04-09T12:24:00Z" w16du:dateUtc="2025-04-09T11:24:00Z">
                          <w:rPr>
                            <w:rFonts w:ascii="Cambria Math" w:hAnsi="Cambria Math"/>
                          </w:rPr>
                          <m:t>BMU</m:t>
                        </w:ins>
                      </m:r>
                    </m:sub>
                  </m:sSub>
                </m:e>
              </m:nary>
            </m:den>
          </m:f>
          <m:r>
            <w:ins w:id="423" w:author="Author" w:date="2024-05-15T11:20:00Z">
              <w:rPr>
                <w:rFonts w:ascii="Cambria Math" w:hAnsi="Cambria Math"/>
              </w:rPr>
              <m:t>×</m:t>
            </w:ins>
          </m:r>
          <m:sSub>
            <m:sSubPr>
              <m:ctrlPr>
                <w:ins w:id="424" w:author="Author" w:date="2024-05-15T11:20:00Z">
                  <w:rPr>
                    <w:rFonts w:ascii="Cambria Math" w:hAnsi="Cambria Math"/>
                    <w:i/>
                  </w:rPr>
                </w:ins>
              </m:ctrlPr>
            </m:sSubPr>
            <m:e>
              <m:r>
                <w:ins w:id="425" w:author="Author" w:date="2024-05-15T11:20:00Z">
                  <w:rPr>
                    <w:rFonts w:ascii="Cambria Math" w:hAnsi="Cambria Math"/>
                  </w:rPr>
                  <m:t>TEC</m:t>
                </w:ins>
              </m:r>
            </m:e>
            <m:sub/>
          </m:sSub>
        </m:oMath>
      </m:oMathPara>
    </w:p>
    <w:p w14:paraId="67EAA245" w14:textId="77777777" w:rsidR="005C2C42" w:rsidRDefault="005C2C42" w:rsidP="005C2C42">
      <w:pPr>
        <w:pStyle w:val="1"/>
        <w:ind w:left="1627"/>
        <w:jc w:val="both"/>
        <w:rPr>
          <w:ins w:id="426" w:author="Author" w:date="2024-05-15T11:20:00Z"/>
        </w:rPr>
      </w:pPr>
    </w:p>
    <w:p w14:paraId="2F6015B2" w14:textId="77777777" w:rsidR="005C2C42" w:rsidRDefault="005C2C42" w:rsidP="005C2C42">
      <w:pPr>
        <w:pStyle w:val="1"/>
        <w:ind w:left="1627"/>
        <w:jc w:val="both"/>
        <w:rPr>
          <w:ins w:id="427" w:author="Author" w:date="2024-05-15T11:20:00Z"/>
        </w:rPr>
      </w:pPr>
      <w:proofErr w:type="gramStart"/>
      <w:ins w:id="428" w:author="Author" w:date="2024-05-15T11:20:00Z">
        <w:r>
          <w:t>Where;</w:t>
        </w:r>
        <w:proofErr w:type="gramEnd"/>
      </w:ins>
    </w:p>
    <w:p w14:paraId="22FDF54A" w14:textId="0D715B49" w:rsidR="005C2C42" w:rsidRDefault="005C2C42" w:rsidP="00C933A3">
      <w:pPr>
        <w:pStyle w:val="1"/>
        <w:ind w:left="1627"/>
        <w:jc w:val="both"/>
        <w:rPr>
          <w:ins w:id="429" w:author="Author" w:date="2024-05-15T11:20:00Z"/>
        </w:rPr>
      </w:pPr>
      <w:ins w:id="430" w:author="Author" w:date="2024-05-15T11:20:00Z">
        <w:r>
          <w:t>MTPSTEC</w:t>
        </w:r>
      </w:ins>
      <w:ins w:id="431" w:author="Author" w:date="2025-04-09T12:24:00Z" w16du:dateUtc="2025-04-09T11:24:00Z">
        <w:r w:rsidR="00C933A3" w:rsidRPr="00882A5A">
          <w:rPr>
            <w:vertAlign w:val="subscript"/>
            <w:rPrChange w:id="432" w:author="Author" w:date="2025-04-09T12:24:00Z" w16du:dateUtc="2025-04-09T11:24:00Z">
              <w:rPr/>
            </w:rPrChange>
          </w:rPr>
          <w:t>BMU</w:t>
        </w:r>
      </w:ins>
      <w:ins w:id="433" w:author="Author" w:date="2024-05-15T11:20:00Z">
        <w:r>
          <w:t xml:space="preserve"> = Multi </w:t>
        </w:r>
      </w:ins>
      <w:ins w:id="434" w:author="Author" w:date="2025-04-09T12:23:00Z" w16du:dateUtc="2025-04-09T11:23:00Z">
        <w:r w:rsidR="00C933A3">
          <w:t>t</w:t>
        </w:r>
      </w:ins>
      <w:ins w:id="435" w:author="Author" w:date="2024-05-15T11:20:00Z">
        <w:r>
          <w:t xml:space="preserve">echnology </w:t>
        </w:r>
        <w:r w:rsidRPr="00F231B2">
          <w:rPr>
            <w:b/>
            <w:bCs/>
          </w:rPr>
          <w:t>Power Station</w:t>
        </w:r>
        <w:r>
          <w:t xml:space="preserve">’s TEC for </w:t>
        </w:r>
      </w:ins>
      <w:ins w:id="436" w:author="Author" w:date="2025-04-09T12:23:00Z" w16du:dateUtc="2025-04-09T11:23:00Z">
        <w:r w:rsidR="00C933A3">
          <w:t xml:space="preserve">a specific </w:t>
        </w:r>
        <w:r w:rsidR="00C933A3" w:rsidRPr="00882A5A">
          <w:rPr>
            <w:b/>
            <w:bCs/>
            <w:rPrChange w:id="437" w:author="Author" w:date="2025-04-09T12:24:00Z" w16du:dateUtc="2025-04-09T11:24:00Z">
              <w:rPr/>
            </w:rPrChange>
          </w:rPr>
          <w:t>BM Unit</w:t>
        </w:r>
      </w:ins>
    </w:p>
    <w:p w14:paraId="03B7CF55" w14:textId="460D92CF" w:rsidR="005C2C42" w:rsidRDefault="005C2C42" w:rsidP="005C2C42">
      <w:pPr>
        <w:pStyle w:val="1"/>
        <w:ind w:left="1627"/>
        <w:jc w:val="both"/>
        <w:rPr>
          <w:ins w:id="438" w:author="Author" w:date="2024-05-15T11:20:00Z"/>
        </w:rPr>
      </w:pPr>
      <w:ins w:id="439" w:author="Author" w:date="2024-05-15T11:20:00Z">
        <w:r>
          <w:t>CAP</w:t>
        </w:r>
      </w:ins>
      <w:ins w:id="440" w:author="Author" w:date="2025-04-09T12:24:00Z" w16du:dateUtc="2025-04-09T11:24:00Z">
        <w:r w:rsidR="00C933A3">
          <w:rPr>
            <w:vertAlign w:val="subscript"/>
          </w:rPr>
          <w:t>BMU</w:t>
        </w:r>
      </w:ins>
      <w:ins w:id="441" w:author="Author" w:date="2024-05-15T11:20:00Z">
        <w:r>
          <w:t xml:space="preserve">= </w:t>
        </w:r>
        <w:commentRangeStart w:id="442"/>
        <w:r>
          <w:t>Maximum Capacity</w:t>
        </w:r>
      </w:ins>
      <w:commentRangeEnd w:id="442"/>
      <w:r w:rsidR="0048180E">
        <w:rPr>
          <w:rStyle w:val="CommentReference"/>
          <w:rFonts w:ascii="Arial" w:hAnsi="Arial"/>
        </w:rPr>
        <w:commentReference w:id="442"/>
      </w:r>
      <w:ins w:id="443" w:author="Martin Cahill (NESO)" w:date="2025-04-17T12:01:00Z" w16du:dateUtc="2025-04-17T11:01:00Z">
        <w:r w:rsidR="00284E9C">
          <w:t xml:space="preserve"> (as defined in the Grid Code)</w:t>
        </w:r>
      </w:ins>
      <w:ins w:id="444" w:author="Author" w:date="2024-05-15T11:20:00Z">
        <w:r>
          <w:t xml:space="preserve"> for </w:t>
        </w:r>
      </w:ins>
      <w:ins w:id="445" w:author="Author" w:date="2025-04-09T12:24:00Z" w16du:dateUtc="2025-04-09T11:24:00Z">
        <w:r w:rsidR="00C933A3">
          <w:t xml:space="preserve">a specific </w:t>
        </w:r>
        <w:r w:rsidR="00C933A3" w:rsidRPr="00882A5A">
          <w:rPr>
            <w:b/>
            <w:bCs/>
            <w:rPrChange w:id="446" w:author="Author" w:date="2025-04-09T12:24:00Z" w16du:dateUtc="2025-04-09T11:24:00Z">
              <w:rPr/>
            </w:rPrChange>
          </w:rPr>
          <w:t>BM Unit</w:t>
        </w:r>
      </w:ins>
      <w:ins w:id="447" w:author="Author" w:date="2024-05-15T11:20:00Z">
        <w:r>
          <w:t xml:space="preserve"> (or the average of maximum </w:t>
        </w:r>
        <w:r w:rsidRPr="00F231B2">
          <w:rPr>
            <w:b/>
            <w:bCs/>
          </w:rPr>
          <w:t>BM Unit</w:t>
        </w:r>
        <w:r>
          <w:t xml:space="preserve"> metered values where there is a negative tariff, as per the negative methodology</w:t>
        </w:r>
      </w:ins>
      <w:ins w:id="448" w:author="Author" w:date="2025-04-09T12:25:00Z" w16du:dateUtc="2025-04-09T11:25:00Z">
        <w:r w:rsidR="00C933A3">
          <w:t xml:space="preserve"> below</w:t>
        </w:r>
      </w:ins>
      <w:ins w:id="449" w:author="Author" w:date="2024-05-15T11:20:00Z">
        <w:r>
          <w:t>).</w:t>
        </w:r>
      </w:ins>
    </w:p>
    <w:p w14:paraId="3D99B33D" w14:textId="0456C5AF" w:rsidR="005C2C42" w:rsidRDefault="005C2C42" w:rsidP="005C2C42">
      <w:pPr>
        <w:pStyle w:val="1"/>
        <w:ind w:left="1627"/>
        <w:jc w:val="both"/>
        <w:rPr>
          <w:ins w:id="450" w:author="Author" w:date="2024-05-15T11:20:00Z"/>
        </w:rPr>
      </w:pPr>
      <w:ins w:id="451" w:author="Author" w:date="2024-05-15T11:20:00Z">
        <w:r>
          <w:t xml:space="preserve">TEC = TEC of </w:t>
        </w:r>
        <w:r w:rsidRPr="00F231B2">
          <w:rPr>
            <w:b/>
            <w:bCs/>
          </w:rPr>
          <w:t>Power Station</w:t>
        </w:r>
        <w:r>
          <w:t xml:space="preserve"> as defined in the </w:t>
        </w:r>
      </w:ins>
      <w:ins w:id="452" w:author="Martin Cahill (NESO)" w:date="2025-04-17T11:59:00Z" w16du:dateUtc="2025-04-17T10:59:00Z">
        <w:r w:rsidR="00284E9C" w:rsidRPr="00284E9C">
          <w:rPr>
            <w:b/>
            <w:bCs/>
            <w:rPrChange w:id="453" w:author="Martin Cahill (NESO)" w:date="2025-04-17T11:59:00Z" w16du:dateUtc="2025-04-17T10:59:00Z">
              <w:rPr/>
            </w:rPrChange>
          </w:rPr>
          <w:t xml:space="preserve">Bilateral </w:t>
        </w:r>
      </w:ins>
      <w:commentRangeStart w:id="454"/>
      <w:ins w:id="455" w:author="Author" w:date="2024-05-15T11:20:00Z">
        <w:r w:rsidRPr="00284E9C">
          <w:rPr>
            <w:b/>
            <w:bCs/>
            <w:rPrChange w:id="456" w:author="Martin Cahill (NESO)" w:date="2025-04-17T11:59:00Z" w16du:dateUtc="2025-04-17T10:59:00Z">
              <w:rPr/>
            </w:rPrChange>
          </w:rPr>
          <w:t>Connection Agreement</w:t>
        </w:r>
        <w:r>
          <w:t xml:space="preserve"> </w:t>
        </w:r>
      </w:ins>
      <w:commentRangeEnd w:id="454"/>
      <w:r w:rsidR="00464D7C">
        <w:rPr>
          <w:rStyle w:val="CommentReference"/>
          <w:rFonts w:ascii="Arial" w:hAnsi="Arial"/>
        </w:rPr>
        <w:commentReference w:id="454"/>
      </w:r>
      <w:ins w:id="457" w:author="Author" w:date="2024-05-15T11:20:00Z">
        <w:r>
          <w:t xml:space="preserve">(or the average of maximum </w:t>
        </w:r>
        <w:r w:rsidRPr="00F231B2">
          <w:rPr>
            <w:b/>
            <w:bCs/>
          </w:rPr>
          <w:t>Power Station</w:t>
        </w:r>
        <w:r>
          <w:t xml:space="preserve"> metered values where there is a negative tariff, as per the negative methodology).</w:t>
        </w:r>
      </w:ins>
    </w:p>
    <w:p w14:paraId="4C7E1050" w14:textId="5A1C2E94" w:rsidR="005C2C42" w:rsidRDefault="005C2C42" w:rsidP="005C2C42">
      <w:pPr>
        <w:pStyle w:val="1"/>
        <w:ind w:left="1627"/>
        <w:jc w:val="both"/>
        <w:rPr>
          <w:ins w:id="458" w:author="Author" w:date="2024-05-15T11:20:00Z"/>
        </w:rPr>
      </w:pPr>
      <w:ins w:id="459" w:author="Author" w:date="2024-05-15T11:20:00Z">
        <w:r>
          <w:t xml:space="preserve">n = number of </w:t>
        </w:r>
      </w:ins>
      <w:ins w:id="460" w:author="Author" w:date="2025-04-09T12:25:00Z" w16du:dateUtc="2025-04-09T11:25:00Z">
        <w:r w:rsidR="00C933A3" w:rsidRPr="00882A5A">
          <w:rPr>
            <w:b/>
            <w:bCs/>
            <w:rPrChange w:id="461" w:author="Author" w:date="2025-04-09T12:26:00Z" w16du:dateUtc="2025-04-09T11:26:00Z">
              <w:rPr/>
            </w:rPrChange>
          </w:rPr>
          <w:t xml:space="preserve">BM </w:t>
        </w:r>
      </w:ins>
      <w:ins w:id="462" w:author="Author" w:date="2025-04-09T12:26:00Z" w16du:dateUtc="2025-04-09T11:26:00Z">
        <w:r w:rsidR="00C933A3" w:rsidRPr="00882A5A">
          <w:rPr>
            <w:b/>
            <w:bCs/>
            <w:rPrChange w:id="463" w:author="Author" w:date="2025-04-09T12:26:00Z" w16du:dateUtc="2025-04-09T11:26:00Z">
              <w:rPr/>
            </w:rPrChange>
          </w:rPr>
          <w:t>Units</w:t>
        </w:r>
        <w:r w:rsidR="00C933A3">
          <w:t xml:space="preserve"> at the multi technology </w:t>
        </w:r>
        <w:r w:rsidR="00C933A3" w:rsidRPr="00882A5A">
          <w:rPr>
            <w:b/>
            <w:bCs/>
            <w:rPrChange w:id="464" w:author="Author" w:date="2025-04-09T12:26:00Z" w16du:dateUtc="2025-04-09T11:26:00Z">
              <w:rPr/>
            </w:rPrChange>
          </w:rPr>
          <w:t>Power Station</w:t>
        </w:r>
      </w:ins>
    </w:p>
    <w:p w14:paraId="1B44AF25" w14:textId="77777777" w:rsidR="005C2C42" w:rsidRDefault="005C2C42" w:rsidP="005C2C42">
      <w:pPr>
        <w:pStyle w:val="1"/>
        <w:ind w:left="1627"/>
        <w:jc w:val="both"/>
        <w:rPr>
          <w:ins w:id="465" w:author="Author" w:date="2024-05-15T11:20:00Z"/>
        </w:rPr>
      </w:pPr>
    </w:p>
    <w:p w14:paraId="34FFEF5D" w14:textId="0E7CA6B9" w:rsidR="005C2C42" w:rsidRDefault="005C2C42" w:rsidP="005C2C42">
      <w:pPr>
        <w:pStyle w:val="1"/>
        <w:ind w:left="1627"/>
        <w:jc w:val="both"/>
        <w:rPr>
          <w:ins w:id="466" w:author="Author" w:date="2024-05-15T11:20:00Z"/>
        </w:rPr>
      </w:pPr>
      <w:ins w:id="467" w:author="Author" w:date="2024-05-15T11:20:00Z">
        <w:r>
          <w:t xml:space="preserve">For a multi technology </w:t>
        </w:r>
        <w:r w:rsidRPr="00F231B2">
          <w:rPr>
            <w:b/>
            <w:bCs/>
          </w:rPr>
          <w:t>Power Station</w:t>
        </w:r>
        <w:r>
          <w:t xml:space="preserve">’s wider liability, the </w:t>
        </w:r>
      </w:ins>
      <w:ins w:id="468" w:author="Alex Aristodemou (NESO)" w:date="2025-04-14T12:11:00Z" w16du:dateUtc="2025-04-14T11:11:00Z">
        <w:r w:rsidR="00E018D5">
          <w:t>c</w:t>
        </w:r>
      </w:ins>
      <w:ins w:id="469" w:author="Author" w:date="2024-05-15T11:20:00Z">
        <w:r>
          <w:t xml:space="preserve">hargeable </w:t>
        </w:r>
      </w:ins>
      <w:ins w:id="470" w:author="Alex Aristodemou (NESO)" w:date="2025-04-14T12:11:00Z" w16du:dateUtc="2025-04-14T11:11:00Z">
        <w:r w:rsidR="00E018D5">
          <w:t>c</w:t>
        </w:r>
      </w:ins>
      <w:ins w:id="471" w:author="Author" w:date="2024-05-15T11:20:00Z">
        <w:r>
          <w:t xml:space="preserve">apacity associated with each </w:t>
        </w:r>
        <w:commentRangeStart w:id="472"/>
        <w:del w:id="473" w:author="Martin Cahill (NESO)" w:date="2025-04-17T12:01:00Z" w16du:dateUtc="2025-04-17T11:01:00Z">
          <w:r w:rsidDel="00773623">
            <w:delText xml:space="preserve">technology </w:delText>
          </w:r>
          <w:r w:rsidRPr="00773623" w:rsidDel="00773623">
            <w:rPr>
              <w:b/>
              <w:bCs/>
              <w:rPrChange w:id="474" w:author="Martin Cahill (NESO)" w:date="2025-04-17T12:02:00Z" w16du:dateUtc="2025-04-17T11:02:00Z">
                <w:rPr/>
              </w:rPrChange>
            </w:rPr>
            <w:delText>type</w:delText>
          </w:r>
        </w:del>
      </w:ins>
      <w:commentRangeEnd w:id="472"/>
      <w:del w:id="475" w:author="Martin Cahill (NESO)" w:date="2025-04-17T12:01:00Z" w16du:dateUtc="2025-04-17T11:01:00Z">
        <w:r w:rsidR="00DD74F5" w:rsidRPr="00773623" w:rsidDel="00773623">
          <w:rPr>
            <w:rStyle w:val="CommentReference"/>
            <w:rFonts w:ascii="Arial" w:hAnsi="Arial"/>
            <w:b/>
            <w:bCs/>
            <w:rPrChange w:id="476" w:author="Martin Cahill (NESO)" w:date="2025-04-17T12:02:00Z" w16du:dateUtc="2025-04-17T11:02:00Z">
              <w:rPr>
                <w:rStyle w:val="CommentReference"/>
                <w:rFonts w:ascii="Arial" w:hAnsi="Arial"/>
              </w:rPr>
            </w:rPrChange>
          </w:rPr>
          <w:commentReference w:id="472"/>
        </w:r>
      </w:del>
      <w:ins w:id="477" w:author="Martin Cahill (NESO)" w:date="2025-04-17T12:01:00Z" w16du:dateUtc="2025-04-17T11:01:00Z">
        <w:r w:rsidR="00773623" w:rsidRPr="00773623">
          <w:rPr>
            <w:b/>
            <w:bCs/>
            <w:rPrChange w:id="478" w:author="Martin Cahill (NESO)" w:date="2025-04-17T12:02:00Z" w16du:dateUtc="2025-04-17T11:02:00Z">
              <w:rPr/>
            </w:rPrChange>
          </w:rPr>
          <w:t>BM Unit</w:t>
        </w:r>
      </w:ins>
      <w:ins w:id="479" w:author="Author" w:date="2024-05-15T11:20:00Z">
        <w:r>
          <w:t xml:space="preserve"> is the MTPSTEC</w:t>
        </w:r>
      </w:ins>
      <w:ins w:id="480" w:author="Author" w:date="2025-04-09T12:26:00Z" w16du:dateUtc="2025-04-09T11:26:00Z">
        <w:r w:rsidR="00C933A3">
          <w:rPr>
            <w:vertAlign w:val="subscript"/>
          </w:rPr>
          <w:t>BMU</w:t>
        </w:r>
      </w:ins>
      <w:ins w:id="481" w:author="Author" w:date="2024-05-15T11:20:00Z">
        <w:r>
          <w:t xml:space="preserve">. The charge for a multi technology </w:t>
        </w:r>
        <w:r w:rsidRPr="00F231B2">
          <w:rPr>
            <w:b/>
            <w:bCs/>
          </w:rPr>
          <w:t>Power Station</w:t>
        </w:r>
        <w:r>
          <w:t xml:space="preserve"> will be calculated as the summation of all individual </w:t>
        </w:r>
        <w:commentRangeStart w:id="482"/>
        <w:del w:id="483" w:author="Martin Cahill (NESO)" w:date="2025-04-17T12:01:00Z" w16du:dateUtc="2025-04-17T11:01:00Z">
          <w:r w:rsidDel="00773623">
            <w:delText xml:space="preserve">technology </w:delText>
          </w:r>
          <w:r w:rsidRPr="00773623" w:rsidDel="00773623">
            <w:rPr>
              <w:b/>
              <w:bCs/>
              <w:rPrChange w:id="484" w:author="Martin Cahill (NESO)" w:date="2025-04-17T12:02:00Z" w16du:dateUtc="2025-04-17T11:02:00Z">
                <w:rPr/>
              </w:rPrChange>
            </w:rPr>
            <w:delText>type</w:delText>
          </w:r>
        </w:del>
      </w:ins>
      <w:ins w:id="485" w:author="Martin Cahill (NESO)" w:date="2025-04-17T12:01:00Z" w16du:dateUtc="2025-04-17T11:01:00Z">
        <w:r w:rsidR="00773623" w:rsidRPr="00773623">
          <w:rPr>
            <w:b/>
            <w:bCs/>
            <w:rPrChange w:id="486" w:author="Martin Cahill (NESO)" w:date="2025-04-17T12:02:00Z" w16du:dateUtc="2025-04-17T11:02:00Z">
              <w:rPr/>
            </w:rPrChange>
          </w:rPr>
          <w:t>BM Unit</w:t>
        </w:r>
      </w:ins>
      <w:ins w:id="487" w:author="Author" w:date="2024-05-15T11:20:00Z">
        <w:r>
          <w:t xml:space="preserve"> </w:t>
        </w:r>
      </w:ins>
      <w:commentRangeEnd w:id="482"/>
      <w:r w:rsidR="00DD74F5">
        <w:rPr>
          <w:rStyle w:val="CommentReference"/>
          <w:rFonts w:ascii="Arial" w:hAnsi="Arial"/>
        </w:rPr>
        <w:commentReference w:id="482"/>
      </w:r>
      <w:ins w:id="488" w:author="Author" w:date="2024-05-15T11:20:00Z">
        <w:r>
          <w:t>liabilities as calculated using MTPSTEC</w:t>
        </w:r>
      </w:ins>
      <w:ins w:id="489" w:author="Author" w:date="2025-04-09T12:26:00Z" w16du:dateUtc="2025-04-09T11:26:00Z">
        <w:r w:rsidR="00882A5A">
          <w:rPr>
            <w:vertAlign w:val="subscript"/>
          </w:rPr>
          <w:t>BMU</w:t>
        </w:r>
      </w:ins>
      <w:ins w:id="490" w:author="Author" w:date="2024-05-15T11:20:00Z">
        <w:r>
          <w:t>.</w:t>
        </w:r>
      </w:ins>
    </w:p>
    <w:p w14:paraId="598EA337" w14:textId="77777777" w:rsidR="005C2C42" w:rsidRDefault="005C2C42" w:rsidP="005C2C42">
      <w:pPr>
        <w:pStyle w:val="1"/>
        <w:ind w:left="1627"/>
        <w:jc w:val="both"/>
        <w:rPr>
          <w:ins w:id="491" w:author="Author" w:date="2024-05-15T11:20:00Z"/>
        </w:rPr>
      </w:pPr>
    </w:p>
    <w:p w14:paraId="50186C6A" w14:textId="77777777" w:rsidR="005C2C42" w:rsidRPr="00F231B2" w:rsidRDefault="005C2C42" w:rsidP="005C2C42">
      <w:pPr>
        <w:pStyle w:val="1"/>
        <w:ind w:left="1627"/>
        <w:jc w:val="both"/>
        <w:rPr>
          <w:ins w:id="492" w:author="Author" w:date="2024-05-15T11:20:00Z"/>
          <w:u w:val="single"/>
        </w:rPr>
      </w:pPr>
      <w:ins w:id="493" w:author="Author" w:date="2024-05-15T11:20:00Z">
        <w:r w:rsidRPr="00F231B2">
          <w:rPr>
            <w:u w:val="single"/>
          </w:rPr>
          <w:t>Negative Methodology</w:t>
        </w:r>
      </w:ins>
    </w:p>
    <w:p w14:paraId="54040CE0" w14:textId="77777777" w:rsidR="005C2C42" w:rsidRDefault="005C2C42" w:rsidP="005C2C42">
      <w:pPr>
        <w:pStyle w:val="1"/>
        <w:ind w:left="1627"/>
        <w:jc w:val="both"/>
        <w:rPr>
          <w:ins w:id="494" w:author="Author" w:date="2024-05-15T11:20:00Z"/>
        </w:rPr>
      </w:pPr>
    </w:p>
    <w:p w14:paraId="3A6EDC92" w14:textId="3CC4C907" w:rsidR="005C2C42" w:rsidRDefault="005C2C42" w:rsidP="005C2C42">
      <w:pPr>
        <w:pStyle w:val="1"/>
        <w:ind w:left="1627"/>
        <w:jc w:val="both"/>
        <w:rPr>
          <w:ins w:id="495" w:author="Author" w:date="2024-05-15T11:20:00Z"/>
        </w:rPr>
      </w:pPr>
      <w:ins w:id="496" w:author="Author" w:date="2024-05-15T11:20:00Z">
        <w:r>
          <w:t xml:space="preserve">When any of the </w:t>
        </w:r>
        <w:r w:rsidRPr="00F231B2">
          <w:rPr>
            <w:b/>
            <w:bCs/>
          </w:rPr>
          <w:t>BM Units</w:t>
        </w:r>
        <w:r>
          <w:t xml:space="preserve"> at a </w:t>
        </w:r>
        <w:r w:rsidRPr="00F231B2">
          <w:rPr>
            <w:b/>
            <w:bCs/>
          </w:rPr>
          <w:t>Power Station</w:t>
        </w:r>
        <w:r>
          <w:t xml:space="preserve"> are initially calculated to have a negative tariff, the final charge will be calculated using different capacity inputs to MTPSTEC. </w:t>
        </w:r>
        <w:commentRangeStart w:id="497"/>
        <w:r>
          <w:t>CAP</w:t>
        </w:r>
      </w:ins>
      <w:ins w:id="498" w:author="Martin Cahill (NESO)" w:date="2025-04-17T12:02:00Z" w16du:dateUtc="2025-04-17T11:02:00Z">
        <w:r w:rsidR="00773623" w:rsidRPr="00773623">
          <w:rPr>
            <w:vertAlign w:val="subscript"/>
            <w:rPrChange w:id="499" w:author="Martin Cahill (NESO)" w:date="2025-04-17T12:02:00Z" w16du:dateUtc="2025-04-17T11:02:00Z">
              <w:rPr/>
            </w:rPrChange>
          </w:rPr>
          <w:t>BMU</w:t>
        </w:r>
      </w:ins>
      <w:ins w:id="500" w:author="Author" w:date="2024-05-15T11:20:00Z">
        <w:del w:id="501" w:author="Martin Cahill (NESO)" w:date="2025-04-17T12:02:00Z" w16du:dateUtc="2025-04-17T11:02:00Z">
          <w:r w:rsidDel="00773623">
            <w:delText>i</w:delText>
          </w:r>
        </w:del>
        <w:r>
          <w:t xml:space="preserve"> </w:t>
        </w:r>
      </w:ins>
      <w:commentRangeEnd w:id="497"/>
      <w:r w:rsidR="009575D9">
        <w:rPr>
          <w:rStyle w:val="CommentReference"/>
          <w:rFonts w:ascii="Arial" w:hAnsi="Arial"/>
        </w:rPr>
        <w:commentReference w:id="497"/>
      </w:r>
      <w:ins w:id="502" w:author="Author" w:date="2024-05-15T11:20:00Z">
        <w:r>
          <w:t xml:space="preserve">in the above equation will use maximum metered volumes for each </w:t>
        </w:r>
        <w:r w:rsidRPr="00F231B2">
          <w:rPr>
            <w:b/>
            <w:bCs/>
          </w:rPr>
          <w:t>BM Unit</w:t>
        </w:r>
        <w:r>
          <w:t xml:space="preserve"> instead of installed capacity. These will be the average of the capped metered volumes during the three </w:t>
        </w:r>
        <w:r w:rsidRPr="00F231B2">
          <w:rPr>
            <w:b/>
            <w:bCs/>
          </w:rPr>
          <w:t>Settlement Periods</w:t>
        </w:r>
        <w:r>
          <w:t xml:space="preserve"> which have the highest metered volumes for the </w:t>
        </w:r>
        <w:r>
          <w:rPr>
            <w:b/>
            <w:bCs/>
          </w:rPr>
          <w:t>BM Unit</w:t>
        </w:r>
        <w:r>
          <w:t xml:space="preserve">, separated by at least 10 clear </w:t>
        </w:r>
      </w:ins>
      <w:ins w:id="503" w:author="Alex Aristodemou (NESO)" w:date="2025-04-14T12:14:00Z" w16du:dateUtc="2025-04-14T11:14:00Z">
        <w:r w:rsidR="00C2371A" w:rsidRPr="00C2371A">
          <w:rPr>
            <w:b/>
            <w:bCs/>
            <w:rPrChange w:id="504" w:author="Alex Aristodemou (NESO)" w:date="2025-04-14T12:14:00Z" w16du:dateUtc="2025-04-14T11:14:00Z">
              <w:rPr/>
            </w:rPrChange>
          </w:rPr>
          <w:t>B</w:t>
        </w:r>
      </w:ins>
      <w:ins w:id="505" w:author="Author" w:date="2024-05-15T11:20:00Z">
        <w:r w:rsidRPr="00C2371A">
          <w:rPr>
            <w:b/>
            <w:bCs/>
            <w:rPrChange w:id="506" w:author="Alex Aristodemou (NESO)" w:date="2025-04-14T12:14:00Z" w16du:dateUtc="2025-04-14T11:14:00Z">
              <w:rPr/>
            </w:rPrChange>
          </w:rPr>
          <w:t xml:space="preserve">usiness </w:t>
        </w:r>
      </w:ins>
      <w:ins w:id="507" w:author="Alex Aristodemou (NESO)" w:date="2025-04-14T12:14:00Z" w16du:dateUtc="2025-04-14T11:14:00Z">
        <w:r w:rsidR="00C2371A" w:rsidRPr="00C2371A">
          <w:rPr>
            <w:b/>
            <w:bCs/>
            <w:rPrChange w:id="508" w:author="Alex Aristodemou (NESO)" w:date="2025-04-14T12:14:00Z" w16du:dateUtc="2025-04-14T11:14:00Z">
              <w:rPr/>
            </w:rPrChange>
          </w:rPr>
          <w:t>D</w:t>
        </w:r>
      </w:ins>
      <w:ins w:id="509" w:author="Author" w:date="2024-05-15T11:20:00Z">
        <w:r w:rsidRPr="00C2371A">
          <w:rPr>
            <w:b/>
            <w:bCs/>
            <w:rPrChange w:id="510" w:author="Alex Aristodemou (NESO)" w:date="2025-04-14T12:14:00Z" w16du:dateUtc="2025-04-14T11:14:00Z">
              <w:rPr/>
            </w:rPrChange>
          </w:rPr>
          <w:t>ays</w:t>
        </w:r>
        <w:r>
          <w:t xml:space="preserve">, and between November and February of the relevant </w:t>
        </w:r>
        <w:r w:rsidRPr="00F231B2">
          <w:rPr>
            <w:b/>
            <w:bCs/>
          </w:rPr>
          <w:t>Financial Year</w:t>
        </w:r>
        <w:r>
          <w:t xml:space="preserve"> inclusive. TEC in the equation will also be replaced by maximum metered volumes for the </w:t>
        </w:r>
        <w:r w:rsidRPr="00F231B2">
          <w:rPr>
            <w:b/>
            <w:bCs/>
          </w:rPr>
          <w:t>Power Station</w:t>
        </w:r>
        <w:r>
          <w:t>.</w:t>
        </w:r>
      </w:ins>
      <w:commentRangeEnd w:id="402"/>
      <w:r w:rsidR="005D5715">
        <w:rPr>
          <w:rStyle w:val="CommentReference"/>
          <w:rFonts w:ascii="Arial" w:hAnsi="Arial"/>
        </w:rPr>
        <w:commentReference w:id="402"/>
      </w:r>
      <w:commentRangeEnd w:id="403"/>
      <w:r w:rsidR="00086AD0">
        <w:rPr>
          <w:rStyle w:val="CommentReference"/>
          <w:rFonts w:ascii="Arial" w:hAnsi="Arial"/>
        </w:rPr>
        <w:commentReference w:id="403"/>
      </w:r>
    </w:p>
    <w:p w14:paraId="4213D29E" w14:textId="77777777" w:rsidR="005C2C42" w:rsidRDefault="005C2C42"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lastRenderedPageBreak/>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11" w:name="_Toc274049717"/>
      <w:r>
        <w:t>Basis of Wider Generation Charges</w:t>
      </w:r>
      <w:bookmarkEnd w:id="393"/>
      <w:bookmarkEnd w:id="394"/>
      <w:bookmarkEnd w:id="51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12" w:name="_Toc274049718"/>
      <w:r w:rsidRPr="00887323">
        <w:rPr>
          <w:rFonts w:ascii="Arial" w:hAnsi="Arial" w:cs="Arial"/>
          <w:b/>
        </w:rPr>
        <w:t>Generation with positive wider tariffs</w:t>
      </w:r>
      <w:bookmarkEnd w:id="51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13" w:name="_Ref272935596"/>
      <w:r>
        <w:t>The short-term chargeable capacity for Power Stations situated with positive generation tariffs is any approved STTEC or LDTEC applicable to that Power Station during a valid STTEC Period or LDTEC Period, as appropriate.</w:t>
      </w:r>
      <w:bookmarkEnd w:id="51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 xml:space="preserve">will be the capacity </w:t>
      </w:r>
      <w:r w:rsidRPr="0074131D">
        <w:rPr>
          <w:rFonts w:cs="Arial"/>
          <w:szCs w:val="22"/>
        </w:rPr>
        <w:lastRenderedPageBreak/>
        <w:t>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16" w:name="_Toc49661143"/>
      <w:bookmarkStart w:id="517" w:name="_Toc274049719"/>
      <w:r w:rsidRPr="004248A1">
        <w:rPr>
          <w:rFonts w:ascii="Arial" w:hAnsi="Arial" w:cs="Arial"/>
          <w:b/>
        </w:rPr>
        <w:t xml:space="preserve">Generation with negative wider </w:t>
      </w:r>
      <w:bookmarkEnd w:id="516"/>
      <w:r w:rsidRPr="004248A1">
        <w:rPr>
          <w:rFonts w:ascii="Arial" w:hAnsi="Arial" w:cs="Arial"/>
          <w:b/>
        </w:rPr>
        <w:t>tariffs</w:t>
      </w:r>
      <w:bookmarkEnd w:id="517"/>
    </w:p>
    <w:p w14:paraId="5B84D42C" w14:textId="77777777" w:rsidR="006661FE" w:rsidRDefault="006661FE" w:rsidP="007D27B2">
      <w:pPr>
        <w:pStyle w:val="1"/>
        <w:numPr>
          <w:ilvl w:val="0"/>
          <w:numId w:val="73"/>
        </w:numPr>
        <w:jc w:val="both"/>
      </w:pPr>
      <w:bookmarkStart w:id="51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1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19"/>
    </w:p>
    <w:bookmarkEnd w:id="51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20" w:name="_Toc274049720"/>
      <w:r>
        <w:t>Basis of Local Generation Charges</w:t>
      </w:r>
      <w:bookmarkEnd w:id="52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21" w:name="_Toc497131273"/>
      <w:bookmarkStart w:id="522" w:name="_Toc32201095"/>
      <w:bookmarkStart w:id="523" w:name="_Toc49661145"/>
      <w:bookmarkStart w:id="524" w:name="_Toc274049722"/>
      <w:bookmarkStart w:id="525" w:name="_Hlt497625183"/>
      <w:r>
        <w:t>Monthly Charges</w:t>
      </w:r>
      <w:bookmarkEnd w:id="521"/>
      <w:bookmarkEnd w:id="522"/>
      <w:bookmarkEnd w:id="523"/>
      <w:bookmarkEnd w:id="52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26" w:name="_Hlt532284319"/>
      <w:bookmarkStart w:id="527" w:name="_Ref272933161"/>
      <w:bookmarkEnd w:id="526"/>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2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lastRenderedPageBreak/>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28" w:name="_Toc274049723"/>
      <w:r>
        <w:t>Ad hoc Charges</w:t>
      </w:r>
      <w:bookmarkEnd w:id="52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lastRenderedPageBreak/>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5"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29" w:name="_Toc274049724"/>
      <w:r w:rsidRPr="00FE2E3E">
        <w:t>Embedded Transmission Use of System Charges “</w:t>
      </w:r>
      <w:proofErr w:type="spellStart"/>
      <w:r w:rsidRPr="00FE2E3E">
        <w:t>ETUoS</w:t>
      </w:r>
      <w:proofErr w:type="spellEnd"/>
      <w:r w:rsidRPr="00FE2E3E">
        <w:t>”</w:t>
      </w:r>
      <w:bookmarkEnd w:id="52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30"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53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w:lastRenderedPageBreak/>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531" w:name="_Hlk155617635"/>
      <w:r w:rsidR="00CC06E2" w:rsidRPr="00CD5631">
        <w:rPr>
          <w:u w:val="single"/>
          <w:vertAlign w:val="subscript"/>
        </w:rPr>
        <w:t>DNO</w:t>
      </w:r>
      <w:bookmarkEnd w:id="531"/>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32" w:name="_Toc32201096"/>
      <w:bookmarkStart w:id="533" w:name="_Toc49661146"/>
      <w:bookmarkStart w:id="534" w:name="_Toc274049725"/>
      <w:r>
        <w:t>Reconciliation of Generation Charges</w:t>
      </w:r>
      <w:bookmarkEnd w:id="532"/>
      <w:bookmarkEnd w:id="533"/>
      <w:bookmarkEnd w:id="53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lastRenderedPageBreak/>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35" w:name="_Toc32201097"/>
      <w:bookmarkStart w:id="536" w:name="_Toc49661147"/>
      <w:bookmarkStart w:id="537" w:name="_Toc274049726"/>
      <w:bookmarkEnd w:id="525"/>
      <w:r>
        <w:t>Further Information</w:t>
      </w:r>
      <w:bookmarkEnd w:id="535"/>
      <w:bookmarkEnd w:id="536"/>
      <w:bookmarkEnd w:id="53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38" w:name="_Toc32201098"/>
      <w:r>
        <w:br w:type="page"/>
      </w:r>
      <w:bookmarkStart w:id="539" w:name="_Toc49661148"/>
      <w:bookmarkStart w:id="540" w:name="_Toc274049727"/>
      <w:r w:rsidRPr="00FE40FB">
        <w:rPr>
          <w:color w:val="auto"/>
          <w:sz w:val="28"/>
          <w:szCs w:val="28"/>
        </w:rPr>
        <w:lastRenderedPageBreak/>
        <w:t>14.19 Data Requirements</w:t>
      </w:r>
      <w:bookmarkEnd w:id="538"/>
      <w:bookmarkEnd w:id="539"/>
      <w:bookmarkEnd w:id="540"/>
    </w:p>
    <w:p w14:paraId="1B1F56AD" w14:textId="77777777" w:rsidR="006661FE" w:rsidRDefault="006661FE" w:rsidP="006661FE">
      <w:pPr>
        <w:pStyle w:val="Heading2"/>
      </w:pPr>
    </w:p>
    <w:p w14:paraId="1C4CFCE6" w14:textId="77777777" w:rsidR="006661FE" w:rsidRDefault="006661FE" w:rsidP="006661FE">
      <w:pPr>
        <w:pStyle w:val="Heading2"/>
      </w:pPr>
      <w:bookmarkStart w:id="541" w:name="_Toc32201099"/>
      <w:bookmarkStart w:id="542" w:name="_Toc49661149"/>
      <w:bookmarkStart w:id="543" w:name="_Toc274049728"/>
      <w:r>
        <w:t>Data Required for Charge Setting</w:t>
      </w:r>
      <w:bookmarkEnd w:id="541"/>
      <w:bookmarkEnd w:id="542"/>
      <w:bookmarkEnd w:id="54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544" w:name="_Toc32201100"/>
      <w:bookmarkStart w:id="545" w:name="_Toc49661150"/>
      <w:bookmarkStart w:id="546" w:name="_Toc274049729"/>
      <w:r>
        <w:t>Data Required for Calculating Users’ Charges</w:t>
      </w:r>
      <w:bookmarkEnd w:id="544"/>
      <w:bookmarkEnd w:id="545"/>
      <w:bookmarkEnd w:id="54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547" w:name="_Toc32201101"/>
      <w:r>
        <w:br w:type="page"/>
      </w:r>
      <w:bookmarkStart w:id="548" w:name="_Toc49661151"/>
      <w:bookmarkStart w:id="549" w:name="_Toc274049730"/>
      <w:r w:rsidRPr="00FE40FB">
        <w:rPr>
          <w:color w:val="auto"/>
          <w:sz w:val="28"/>
          <w:szCs w:val="28"/>
        </w:rPr>
        <w:lastRenderedPageBreak/>
        <w:t>14.20 Applications</w:t>
      </w:r>
      <w:bookmarkEnd w:id="547"/>
      <w:bookmarkEnd w:id="548"/>
      <w:bookmarkEnd w:id="54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550" w:name="_Ref531603538"/>
      <w:bookmarkStart w:id="551" w:name="_Toc32201102"/>
      <w:r>
        <w:br w:type="page"/>
      </w:r>
      <w:bookmarkStart w:id="552" w:name="_Toc49661152"/>
      <w:bookmarkStart w:id="553" w:name="_Toc274049731"/>
      <w:bookmarkEnd w:id="550"/>
      <w:bookmarkEnd w:id="551"/>
      <w:r w:rsidRPr="00FE40FB">
        <w:rPr>
          <w:color w:val="auto"/>
        </w:rPr>
        <w:lastRenderedPageBreak/>
        <w:t xml:space="preserve">14.21 </w:t>
      </w:r>
      <w:r w:rsidRPr="00FE40FB">
        <w:rPr>
          <w:color w:val="auto"/>
          <w:sz w:val="28"/>
          <w:szCs w:val="28"/>
        </w:rPr>
        <w:t>Transport Model Example</w:t>
      </w:r>
      <w:bookmarkEnd w:id="552"/>
      <w:bookmarkEnd w:id="55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6" o:title=""/>
            <w10:wrap type="topAndBottom"/>
          </v:shape>
          <o:OLEObject Type="Embed" ProgID="Visio.Drawing.5" ShapeID="_x0000_s2055" DrawAspect="Content" ObjectID="_1806396822" r:id="rId87"/>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967DD"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6EF6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E208D8"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8" o:title=""/>
            <w10:wrap type="topAndBottom"/>
          </v:shape>
          <o:OLEObject Type="Embed" ProgID="Visio.Drawing.5" ShapeID="_x0000_s2056" DrawAspect="Content" ObjectID="_1806396823" r:id="rId89"/>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90" o:title=""/>
            <w10:wrap type="topAndBottom"/>
          </v:shape>
          <o:OLEObject Type="Embed" ProgID="Visio.Drawing.6" ShapeID="_x0000_s2433" DrawAspect="Content" ObjectID="_1806396824" r:id="rId91"/>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92" o:title=""/>
            <w10:wrap type="topAndBottom"/>
          </v:shape>
          <o:OLEObject Type="Embed" ProgID="Visio.Drawing.6" ShapeID="_x0000_s2435" DrawAspect="Content" ObjectID="_1806396825" r:id="rId93"/>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4" o:title=""/>
            <w10:wrap type="topAndBottom"/>
          </v:shape>
          <o:OLEObject Type="Embed" ProgID="Visio.Drawing.6" ShapeID="_x0000_s2436" DrawAspect="Content" ObjectID="_1806396826" r:id="rId95"/>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6" o:title=""/>
            <w10:wrap type="topAndBottom"/>
          </v:shape>
          <o:OLEObject Type="Embed" ProgID="Visio.Drawing.6" ShapeID="_x0000_s2437" DrawAspect="Content" ObjectID="_1806396827" r:id="rId97"/>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667E8B"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BDB4208"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54" w:name="_Toc32201103"/>
      <w:r>
        <w:br w:type="page"/>
      </w:r>
      <w:bookmarkStart w:id="555" w:name="_Toc49661153"/>
      <w:bookmarkStart w:id="556"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54"/>
      <w:bookmarkEnd w:id="555"/>
      <w:bookmarkEnd w:id="55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413DF"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r3E68MwCAADY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557" w:name="_Toc32201104"/>
      <w:bookmarkStart w:id="558" w:name="_Toc49661154"/>
      <w:bookmarkStart w:id="55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557"/>
      <w:bookmarkEnd w:id="558"/>
      <w:bookmarkEnd w:id="55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560" w:name="_Ref491664379"/>
      <w:bookmarkStart w:id="561" w:name="_Toc32201105"/>
      <w:r w:rsidRPr="004248A1">
        <w:rPr>
          <w:rFonts w:ascii="Arial" w:hAnsi="Arial" w:cs="Arial"/>
          <w:sz w:val="22"/>
          <w:szCs w:val="22"/>
        </w:rPr>
        <w:br w:type="page"/>
      </w:r>
      <w:bookmarkStart w:id="562" w:name="_Toc49661155"/>
      <w:bookmarkStart w:id="563"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560"/>
      <w:bookmarkEnd w:id="561"/>
      <w:bookmarkEnd w:id="562"/>
      <w:bookmarkEnd w:id="563"/>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564" w:name="_Hlt479666837"/>
      <w:bookmarkStart w:id="565" w:name="_Hlt506623598"/>
      <w:bookmarkEnd w:id="564"/>
      <w:bookmarkEnd w:id="565"/>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566" w:name="_Toc946728"/>
    </w:p>
    <w:p w14:paraId="2D914181" w14:textId="77777777" w:rsidR="006661FE" w:rsidRPr="004248A1" w:rsidRDefault="006661FE" w:rsidP="006661FE">
      <w:pPr>
        <w:pStyle w:val="Heading2"/>
        <w:rPr>
          <w:rFonts w:ascii="Arial" w:hAnsi="Arial" w:cs="Arial"/>
        </w:rPr>
      </w:pPr>
      <w:bookmarkStart w:id="567" w:name="_Toc32201106"/>
      <w:bookmarkStart w:id="568" w:name="_Toc49661156"/>
      <w:bookmarkStart w:id="569" w:name="_Toc274049735"/>
      <w:r w:rsidRPr="004248A1">
        <w:rPr>
          <w:rFonts w:ascii="Arial" w:hAnsi="Arial" w:cs="Arial"/>
        </w:rPr>
        <w:t>Monthly Charges</w:t>
      </w:r>
      <w:bookmarkEnd w:id="566"/>
      <w:bookmarkEnd w:id="567"/>
      <w:bookmarkEnd w:id="568"/>
      <w:bookmarkEnd w:id="56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proofErr w:type="gramStart"/>
            <w:r>
              <w:rPr>
                <w:rFonts w:ascii="Arial" w:hAnsi="Arial"/>
                <w:sz w:val="22"/>
              </w:rPr>
              <w:t>NHHC</w:t>
            </w:r>
            <w:r>
              <w:rPr>
                <w:rFonts w:ascii="Arial" w:hAnsi="Arial"/>
                <w:sz w:val="22"/>
                <w:vertAlign w:val="subscript"/>
              </w:rPr>
              <w:t>F</w:t>
            </w:r>
            <w:r>
              <w:rPr>
                <w:rFonts w:ascii="Arial" w:hAnsi="Arial"/>
                <w:sz w:val="22"/>
              </w:rPr>
              <w:t>(</w:t>
            </w:r>
            <w:proofErr w:type="gramEnd"/>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570" w:name="_Toc946729"/>
      <w:bookmarkStart w:id="571" w:name="_Toc32201107"/>
      <w:bookmarkStart w:id="572" w:name="_Toc49661157"/>
      <w:bookmarkStart w:id="573" w:name="_Toc274049736"/>
      <w:r>
        <w:t>Initial Reconciliation (Part 1</w:t>
      </w:r>
      <w:r w:rsidR="003A0CB9">
        <w:t>a</w:t>
      </w:r>
      <w:r>
        <w:t>)</w:t>
      </w:r>
      <w:bookmarkEnd w:id="570"/>
      <w:bookmarkEnd w:id="571"/>
      <w:bookmarkEnd w:id="572"/>
      <w:bookmarkEnd w:id="573"/>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574" w:name="_Toc946730"/>
      <w:bookmarkStart w:id="575" w:name="_Toc32201108"/>
      <w:bookmarkStart w:id="576" w:name="_Toc49661158"/>
      <w:bookmarkStart w:id="577" w:name="_Toc274049737"/>
      <w:r w:rsidRPr="008E4447">
        <w:rPr>
          <w:rFonts w:ascii="Arial" w:hAnsi="Arial" w:cs="Arial"/>
          <w:szCs w:val="22"/>
        </w:rPr>
        <w:t>Initial Reconciliation (Part 2)</w:t>
      </w:r>
      <w:bookmarkEnd w:id="574"/>
      <w:bookmarkEnd w:id="575"/>
      <w:bookmarkEnd w:id="576"/>
      <w:bookmarkEnd w:id="57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FD5479" w:rsidP="00FD5479">
      <w:pPr>
        <w:pStyle w:val="Header"/>
        <w:tabs>
          <w:tab w:val="left" w:pos="2835"/>
        </w:tabs>
        <w:ind w:left="3402" w:hanging="3402"/>
        <w:jc w:val="center"/>
        <w:rPr>
          <w:rFonts w:ascii="Arial" w:hAnsi="Arial" w:cs="Arial"/>
          <w:b/>
          <w:szCs w:val="22"/>
        </w:rPr>
      </w:pPr>
      <w:hyperlink r:id="rId108" w:anchor="Initial!J104" w:history="1">
        <w:r>
          <w:rPr>
            <w:rStyle w:val="Hyperlink"/>
            <w:sz w:val="20"/>
          </w:rPr>
          <w:t xml:space="preserve">worked example 4.xls - </w:t>
        </w:r>
        <w:proofErr w:type="gramStart"/>
        <w:r>
          <w:rPr>
            <w:rStyle w:val="Hyperlink"/>
            <w:sz w:val="20"/>
          </w:rPr>
          <w:t>Initial!J</w:t>
        </w:r>
        <w:proofErr w:type="gramEnd"/>
        <w:r>
          <w:rPr>
            <w:rStyle w:val="Hyperlink"/>
            <w:sz w:val="20"/>
          </w:rPr>
          <w:t>104</w:t>
        </w:r>
      </w:hyperlink>
      <w:r>
        <w:rPr>
          <w:sz w:val="20"/>
        </w:rPr>
        <w:tab/>
      </w:r>
      <w:r>
        <w:rPr>
          <w:rFonts w:ascii="Arial" w:hAnsi="Arial" w:cs="Arial"/>
          <w:szCs w:val="22"/>
        </w:rPr>
        <w:tab/>
      </w:r>
      <w:r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 xml:space="preserve">The net initial </w:t>
      </w:r>
      <w:proofErr w:type="spellStart"/>
      <w:r w:rsidRPr="008E4447">
        <w:rPr>
          <w:rFonts w:ascii="Arial" w:hAnsi="Arial" w:cs="Arial"/>
          <w:szCs w:val="22"/>
        </w:rPr>
        <w:t>TNUoS</w:t>
      </w:r>
      <w:proofErr w:type="spellEnd"/>
      <w:r w:rsidRPr="008E4447">
        <w:rPr>
          <w:rFonts w:ascii="Arial" w:hAnsi="Arial" w:cs="Arial"/>
          <w:szCs w:val="22"/>
        </w:rPr>
        <w:t xml:space="preserve">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578" w:name="_Toc946732"/>
      <w:bookmarkStart w:id="579" w:name="_Toc32201109"/>
      <w:bookmarkStart w:id="580"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w:t>
      </w:r>
      <w:proofErr w:type="gramStart"/>
      <w:r w:rsidR="0022187C">
        <w:rPr>
          <w:rFonts w:ascii="Arial" w:hAnsi="Arial" w:cs="Arial"/>
        </w:rPr>
        <w:t>follows;</w:t>
      </w:r>
      <w:proofErr w:type="gramEnd"/>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 xml:space="preserve">Transmission Demand Residual charges will be the sum of the charges for each Charging Band, </w:t>
      </w:r>
      <w:proofErr w:type="gramStart"/>
      <w:r>
        <w:rPr>
          <w:rFonts w:ascii="Arial" w:hAnsi="Arial" w:cs="Arial"/>
          <w:bCs/>
        </w:rPr>
        <w:t>therefore;</w:t>
      </w:r>
      <w:proofErr w:type="gramEnd"/>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 xml:space="preserve">Consequently, the net final </w:t>
      </w:r>
      <w:proofErr w:type="spellStart"/>
      <w:r>
        <w:rPr>
          <w:rFonts w:ascii="Arial" w:hAnsi="Arial" w:cs="Arial"/>
        </w:rPr>
        <w:t>TNUoS</w:t>
      </w:r>
      <w:proofErr w:type="spellEnd"/>
      <w:r>
        <w:rPr>
          <w:rFonts w:ascii="Arial" w:hAnsi="Arial" w:cs="Arial"/>
        </w:rPr>
        <w:t xml:space="preserve"> demand reconciliation charge will be £1,135 (£5,000 + -£250 + -£3,600 + £450 - £300 - £165).</w:t>
      </w:r>
    </w:p>
    <w:bookmarkEnd w:id="578"/>
    <w:bookmarkEnd w:id="579"/>
    <w:bookmarkEnd w:id="580"/>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581" w:name="_Ref531684937"/>
      <w:bookmarkStart w:id="582" w:name="_Toc32201110"/>
      <w:r w:rsidRPr="008E4447">
        <w:rPr>
          <w:rFonts w:ascii="Arial" w:hAnsi="Arial" w:cs="Arial"/>
          <w:sz w:val="22"/>
          <w:szCs w:val="22"/>
        </w:rPr>
        <w:br w:type="page"/>
      </w:r>
      <w:bookmarkStart w:id="583" w:name="_Toc274049739"/>
      <w:bookmarkStart w:id="584"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8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6j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W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EBNvqM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CtX2Ks+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31140"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OEYzX4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922F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iz9g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Tb9A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F4BD4"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6qsHMx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rl8t8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PvFw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dDnyWkL1QMwijM6lSaOgBfzLWU+uLbj/cxCoODNfLKmTyCSbp81ieTUnYvEyU15m&#10;hJUEVfDA2RjuwjgaB4e6aeml0Q8WbkjRWie2n6s61U/OTCKcpiha/3KfTj3P+vYR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iRU+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Bf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8nmeNWCdWBpEU4GpYeGC1awF+c9WTWgvufW4GKM/PJ0ngWo8kkujsFSVrO8DpTXmeE&#10;lQRV8MDZcbkOxxexdaiblm4aJTksPNBIa53UfmV14k+GTEM4PZ7o+Os4Vb0+8dVv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Va1AX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jt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ebwceS2heiBmEUbn0qRR0AL+5awn1xbc/zkIVJyZL5bUSWSSzdNmsbyaE7F4mSkv&#10;M8JKgip44GwMd2EcjYND3bT00ugHCzekaK0T289VneonZyYRTlMUrX+5T6eeZ337C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SQrI7R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585" w:name="_Hlt501343668"/>
      <w:bookmarkStart w:id="586" w:name="_Hlt488742812"/>
      <w:bookmarkStart w:id="587" w:name="_Toc32201111"/>
      <w:bookmarkStart w:id="588" w:name="_Toc49661161"/>
      <w:bookmarkStart w:id="589" w:name="_Toc274049740"/>
      <w:bookmarkEnd w:id="581"/>
      <w:bookmarkEnd w:id="582"/>
      <w:bookmarkEnd w:id="584"/>
      <w:bookmarkEnd w:id="585"/>
      <w:bookmarkEnd w:id="586"/>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87"/>
      <w:bookmarkEnd w:id="588"/>
      <w:bookmarkEnd w:id="58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590" w:name="_Toc32201112"/>
      <w:bookmarkStart w:id="591" w:name="_Toc49661162"/>
      <w:bookmarkStart w:id="592" w:name="_Toc274049741"/>
      <w:r>
        <w:t>Demand Charges</w:t>
      </w:r>
      <w:bookmarkEnd w:id="590"/>
      <w:bookmarkEnd w:id="591"/>
      <w:bookmarkEnd w:id="592"/>
    </w:p>
    <w:p w14:paraId="6FFEEB6C" w14:textId="77777777" w:rsidR="00E010AE" w:rsidRDefault="00000000" w:rsidP="006661FE">
      <w:pPr>
        <w:pStyle w:val="1"/>
        <w:jc w:val="both"/>
      </w:pPr>
      <w:bookmarkStart w:id="593" w:name="_Toc32201113"/>
      <w:bookmarkStart w:id="594" w:name="_Toc49661163"/>
      <w:r>
        <w:rPr>
          <w:noProof/>
          <w:sz w:val="20"/>
        </w:rPr>
        <w:object w:dxaOrig="1440" w:dyaOrig="1440" w14:anchorId="095B0C15">
          <v:shape id="_x0000_s2083" type="#_x0000_t75" style="position:absolute;left:0;text-align:left;margin-left:-18pt;margin-top:17.7pt;width:570.95pt;height:585pt;z-index:251658266">
            <v:imagedata r:id="rId109" o:title=""/>
            <w10:wrap type="topAndBottom"/>
          </v:shape>
          <o:OLEObject Type="Embed" ProgID="Visio.Drawing.6" ShapeID="_x0000_s2083" DrawAspect="Content" ObjectID="_1806396828" r:id="rId110"/>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595" w:name="OLE_LINK9"/>
      <w:bookmarkStart w:id="596" w:name="OLE_LINK12"/>
      <w:bookmarkEnd w:id="593"/>
      <w:bookmarkEnd w:id="59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595"/>
      <w:bookmarkEnd w:id="59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597"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59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598"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59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599"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59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0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0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01" w:name="_Toc70749747"/>
      <w:bookmarkStart w:id="602"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601"/>
      <w:bookmarkEnd w:id="60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03"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603"/>
    </w:p>
    <w:p w14:paraId="70CE6CDB" w14:textId="77777777" w:rsidR="006661FE" w:rsidRDefault="006661FE">
      <w:pPr>
        <w:pStyle w:val="1"/>
        <w:jc w:val="both"/>
      </w:pPr>
    </w:p>
    <w:p w14:paraId="3A32FE67" w14:textId="77777777" w:rsidR="006661FE" w:rsidRPr="007B2988" w:rsidRDefault="006661FE" w:rsidP="006661FE">
      <w:pPr>
        <w:pStyle w:val="Heading2"/>
      </w:pPr>
      <w:bookmarkStart w:id="604" w:name="_Toc274049748"/>
      <w:r w:rsidRPr="007B2988">
        <w:t>Stability of tariffs</w:t>
      </w:r>
      <w:bookmarkEnd w:id="60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05" w:name="_Toc274049749"/>
      <w:r w:rsidRPr="007B2988">
        <w:t>Predictability of tariffs</w:t>
      </w:r>
      <w:bookmarkEnd w:id="605"/>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w:t>
      </w:r>
      <w:proofErr w:type="spellStart"/>
      <w:r w:rsidR="006661FE" w:rsidRPr="007B2988">
        <w:rPr>
          <w:rFonts w:ascii="Arial" w:hAnsi="Arial" w:cs="Arial"/>
          <w:sz w:val="22"/>
          <w:szCs w:val="22"/>
        </w:rPr>
        <w:t>TNUoS</w:t>
      </w:r>
      <w:proofErr w:type="spellEnd"/>
      <w:r w:rsidR="006661FE" w:rsidRPr="007B2988">
        <w:rPr>
          <w:rFonts w:ascii="Arial" w:hAnsi="Arial" w:cs="Arial"/>
          <w:sz w:val="22"/>
          <w:szCs w:val="22"/>
        </w:rPr>
        <w:t xml:space="preserve"> tariffs each year to ensure that these remain cost-reflective and </w:t>
      </w:r>
      <w:proofErr w:type="gramStart"/>
      <w:r w:rsidR="006661FE" w:rsidRPr="007B2988">
        <w:rPr>
          <w:rFonts w:ascii="Arial" w:hAnsi="Arial" w:cs="Arial"/>
          <w:sz w:val="22"/>
          <w:szCs w:val="22"/>
        </w:rPr>
        <w:t>take into account</w:t>
      </w:r>
      <w:proofErr w:type="gramEnd"/>
      <w:r w:rsidR="006661FE" w:rsidRPr="007B2988">
        <w:rPr>
          <w:rFonts w:ascii="Arial" w:hAnsi="Arial" w:cs="Arial"/>
          <w:sz w:val="22"/>
          <w:szCs w:val="22"/>
        </w:rPr>
        <w:t xml:space="preserve">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w:t>
      </w:r>
      <w:proofErr w:type="gramStart"/>
      <w:r w:rsidR="006661FE" w:rsidRPr="007B2988">
        <w:rPr>
          <w:rFonts w:ascii="Arial" w:hAnsi="Arial" w:cs="Arial"/>
          <w:sz w:val="22"/>
          <w:szCs w:val="22"/>
        </w:rPr>
        <w:t>a number of</w:t>
      </w:r>
      <w:proofErr w:type="gramEnd"/>
      <w:r w:rsidR="006661FE" w:rsidRPr="007B2988">
        <w:rPr>
          <w:rFonts w:ascii="Arial" w:hAnsi="Arial" w:cs="Arial"/>
          <w:sz w:val="22"/>
          <w:szCs w:val="22"/>
        </w:rPr>
        <w:t xml:space="preserve">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 xml:space="preserve">an additional </w:t>
      </w:r>
      <w:proofErr w:type="spellStart"/>
      <w:r w:rsidR="006661FE" w:rsidRPr="007B2988">
        <w:rPr>
          <w:rFonts w:ascii="Arial" w:hAnsi="Arial" w:cs="Arial"/>
          <w:sz w:val="22"/>
          <w:szCs w:val="22"/>
        </w:rPr>
        <w:t>months</w:t>
      </w:r>
      <w:proofErr w:type="gramEnd"/>
      <w:r w:rsidR="006661FE" w:rsidRPr="007B2988">
        <w:rPr>
          <w:rFonts w:ascii="Arial" w:hAnsi="Arial" w:cs="Arial"/>
          <w:sz w:val="22"/>
          <w:szCs w:val="22"/>
        </w:rPr>
        <w:t xml:space="preserve">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w:t>
      </w:r>
      <w:proofErr w:type="gramStart"/>
      <w:r w:rsidRPr="007B2988">
        <w:rPr>
          <w:rFonts w:ascii="Arial" w:hAnsi="Arial" w:cs="Arial"/>
          <w:sz w:val="22"/>
          <w:szCs w:val="22"/>
        </w:rPr>
        <w:t>are able to</w:t>
      </w:r>
      <w:proofErr w:type="gramEnd"/>
      <w:r w:rsidRPr="007B298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606" w:name="_Toc3598575"/>
      <w:bookmarkStart w:id="607" w:name="_Toc35675434"/>
      <w:bookmarkStart w:id="608"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606"/>
    <w:bookmarkEnd w:id="607"/>
    <w:bookmarkEnd w:id="60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09" w:name="_Hlt474031874"/>
      <w:bookmarkEnd w:id="609"/>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610"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61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0000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w:t>
      </w:r>
      <w:proofErr w:type="spellStart"/>
      <w:r w:rsidRPr="00D66F37">
        <w:rPr>
          <w:rFonts w:ascii="Arial (W1)" w:hAnsi="Arial (W1)"/>
          <w:sz w:val="22"/>
          <w:lang w:eastAsia="en-US"/>
        </w:rPr>
        <w:t>i</w:t>
      </w:r>
      <w:proofErr w:type="spellEnd"/>
      <w:r w:rsidRPr="00D66F37">
        <w:rPr>
          <w:rFonts w:ascii="Arial (W1)" w:hAnsi="Arial (W1)"/>
          <w:sz w:val="22"/>
          <w:lang w:eastAsia="en-US"/>
        </w:rPr>
        <w:t xml:space="preserve">,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Pr>
          <w:rFonts w:ascii="Arial (W1)" w:hAnsi="Arial (W1)"/>
          <w:sz w:val="22"/>
          <w:lang w:eastAsia="en-US"/>
        </w:rPr>
        <w:t>i</w:t>
      </w:r>
      <w:proofErr w:type="spellEnd"/>
      <w:r>
        <w:rPr>
          <w:rFonts w:ascii="Arial (W1)" w:hAnsi="Arial (W1)"/>
          <w:sz w:val="22"/>
          <w:lang w:eastAsia="en-US"/>
        </w:rPr>
        <w:t>,</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0000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BSUoSTOTmd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0000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1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1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proofErr w:type="gramStart"/>
      <w:r>
        <w:t>BSUoS</w:t>
      </w:r>
      <w:r w:rsidR="00082F88">
        <w:t>EXT</w:t>
      </w:r>
      <w:r w:rsidR="00082F88" w:rsidRPr="00082F88">
        <w:rPr>
          <w:vertAlign w:val="subscript"/>
        </w:rPr>
        <w:t>d</w:t>
      </w:r>
      <w:proofErr w:type="spellEnd"/>
      <w:r w:rsidR="00082F88">
        <w:rPr>
          <w:vertAlign w:val="subscript"/>
        </w:rPr>
        <w:t xml:space="preserve">  </w:t>
      </w:r>
      <w:r w:rsidR="00082F88">
        <w:t>=</w:t>
      </w:r>
      <w:proofErr w:type="gramEnd"/>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proofErr w:type="gramStart"/>
      <w:r>
        <w:t>BSUoSEXT</w:t>
      </w:r>
      <w:r w:rsidR="00953DAE"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0000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 xml:space="preserve">Covid Costs shall be calculated </w:t>
      </w:r>
      <w:proofErr w:type="gramStart"/>
      <w:r>
        <w:t>as;</w:t>
      </w:r>
      <w:proofErr w:type="gramEnd"/>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proofErr w:type="gramStart"/>
      <w:r>
        <w:t>Where;</w:t>
      </w:r>
      <w:proofErr w:type="gramEnd"/>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w:t>
      </w:r>
      <w:proofErr w:type="gramStart"/>
      <w:r>
        <w:t>as;</w:t>
      </w:r>
      <w:proofErr w:type="gramEnd"/>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w:t>
      </w:r>
      <w:proofErr w:type="gramStart"/>
      <w:r>
        <w:t>as;</w:t>
      </w:r>
      <w:proofErr w:type="gramEnd"/>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w:t>
      </w:r>
      <w:proofErr w:type="gramStart"/>
      <w:r w:rsidRPr="00530334">
        <w:rPr>
          <w:rFonts w:ascii="Arial (W1)" w:hAnsi="Arial (W1)"/>
          <w:sz w:val="22"/>
          <w:lang w:eastAsia="en-US"/>
        </w:rPr>
        <w:t>of  external</w:t>
      </w:r>
      <w:proofErr w:type="gramEnd"/>
      <w:r w:rsidRPr="00530334">
        <w:rPr>
          <w:rFonts w:ascii="Arial (W1)" w:hAnsi="Arial (W1)"/>
          <w:sz w:val="22"/>
          <w:lang w:eastAsia="en-US"/>
        </w:rPr>
        <w:t xml:space="preserv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 xml:space="preserve">.10 shall be updated between 1st October 2021 and 31st March 2022 so that the 2020/21 Under Recovered Costs (BSUoSUR20d) for Settlement Day d are added as </w:t>
      </w:r>
      <w:proofErr w:type="gramStart"/>
      <w:r w:rsidRPr="00530334">
        <w:rPr>
          <w:rFonts w:ascii="Arial (W1)" w:hAnsi="Arial (W1)"/>
          <w:sz w:val="22"/>
          <w:lang w:eastAsia="en-US"/>
        </w:rPr>
        <w:t>follows;</w:t>
      </w:r>
      <w:proofErr w:type="gramEnd"/>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 xml:space="preserve">shall be calculated </w:t>
      </w:r>
      <w:proofErr w:type="gramStart"/>
      <w:r>
        <w:t>as;</w:t>
      </w:r>
      <w:proofErr w:type="gramEnd"/>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w:t>
      </w:r>
      <w:proofErr w:type="gramStart"/>
      <w:r w:rsidRPr="00F02C37">
        <w:t>follows;</w:t>
      </w:r>
      <w:proofErr w:type="gramEnd"/>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 xml:space="preserve">The necessary licence changes coming into effect to implement recovery of the Further </w:t>
      </w:r>
      <w:proofErr w:type="gramStart"/>
      <w:r>
        <w:t>Costs;</w:t>
      </w:r>
      <w:proofErr w:type="gramEnd"/>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w:t>
      </w:r>
      <w:proofErr w:type="gramStart"/>
      <w:r w:rsidRPr="0085208F">
        <w:rPr>
          <w:rFonts w:ascii="Arial (W1)" w:hAnsi="Arial (W1)"/>
          <w:sz w:val="22"/>
          <w:lang w:eastAsia="en-US"/>
        </w:rPr>
        <w:t>recovered  from</w:t>
      </w:r>
      <w:proofErr w:type="gramEnd"/>
      <w:r w:rsidRPr="0085208F">
        <w:rPr>
          <w:rFonts w:ascii="Arial (W1)" w:hAnsi="Arial (W1)"/>
          <w:sz w:val="22"/>
          <w:lang w:eastAsia="en-US"/>
        </w:rPr>
        <w:t xml:space="preserve">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 xml:space="preserve">Further </w:t>
      </w:r>
      <w:proofErr w:type="gramStart"/>
      <w:r>
        <w:rPr>
          <w:rFonts w:ascii="Arial" w:hAnsi="Arial" w:cs="Arial"/>
          <w:sz w:val="22"/>
          <w:szCs w:val="22"/>
        </w:rPr>
        <w:t>Cost</w:t>
      </w:r>
      <w:r w:rsidRPr="00914DCA">
        <w:rPr>
          <w:rFonts w:ascii="Arial" w:hAnsi="Arial" w:cs="Arial"/>
          <w:sz w:val="22"/>
          <w:szCs w:val="22"/>
        </w:rPr>
        <w:t>s</w:t>
      </w:r>
      <w:r>
        <w:rPr>
          <w:rFonts w:ascii="Arial" w:hAnsi="Arial" w:cs="Arial"/>
          <w:sz w:val="22"/>
          <w:szCs w:val="22"/>
        </w:rPr>
        <w:t>;</w:t>
      </w:r>
      <w:proofErr w:type="gramEnd"/>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0000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r w:rsidRPr="006F2B80">
        <w:rPr>
          <w:rFonts w:ascii="Arial" w:hAnsi="Arial" w:cs="Arial"/>
          <w:sz w:val="22"/>
          <w:szCs w:val="22"/>
        </w:rPr>
        <w:t>BSUoSFXCd</w:t>
      </w:r>
      <w:proofErr w:type="spell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5pt;height:22pt" o:ole="">
                  <v:imagedata r:id="rId113" o:title=""/>
                </v:shape>
                <o:OLEObject Type="Embed" ProgID="Equation.3" ShapeID="_x0000_i1032" DrawAspect="Content" ObjectID="_1806396819" r:id="rId114"/>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proofErr w:type="spellStart"/>
            <w:r>
              <w:t>BSCCA</w:t>
            </w:r>
            <w:r>
              <w:rPr>
                <w:vertAlign w:val="subscript"/>
              </w:rPr>
              <w:t>d</w:t>
            </w:r>
            <w:proofErr w:type="spellEnd"/>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proofErr w:type="gramStart"/>
            <w:r>
              <w:t>Non Settlement</w:t>
            </w:r>
            <w:proofErr w:type="gramEnd"/>
            <w:r>
              <w:t xml:space="preserve">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proofErr w:type="spellStart"/>
            <w:r>
              <w:t>BSCC</w:t>
            </w:r>
            <w:r>
              <w:rPr>
                <w:vertAlign w:val="subscript"/>
              </w:rPr>
              <w:t>j</w:t>
            </w:r>
            <w:proofErr w:type="spellEnd"/>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proofErr w:type="spellStart"/>
            <w:r>
              <w:t>BSCCV</w:t>
            </w:r>
            <w:r>
              <w:rPr>
                <w:vertAlign w:val="subscript"/>
              </w:rPr>
              <w:t>jd</w:t>
            </w:r>
            <w:proofErr w:type="spellEnd"/>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proofErr w:type="spellStart"/>
            <w:r>
              <w:t>BSUoSCOVID</w:t>
            </w:r>
            <w:r>
              <w:rPr>
                <w:vertAlign w:val="subscript"/>
              </w:rPr>
              <w:t>d</w:t>
            </w:r>
            <w:proofErr w:type="spellEnd"/>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proofErr w:type="spellStart"/>
            <w:r>
              <w:t>BSUoS</w:t>
            </w:r>
            <w:proofErr w:type="spellEnd"/>
            <w:r>
              <w:t xml:space="preserve">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proofErr w:type="gramStart"/>
            <w:r>
              <w:t>The  External</w:t>
            </w:r>
            <w:proofErr w:type="gramEnd"/>
            <w:r>
              <w:t xml:space="preserve">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proofErr w:type="spellStart"/>
            <w:r>
              <w:t>CSOBM</w:t>
            </w:r>
            <w:r>
              <w:rPr>
                <w:vertAlign w:val="subscript"/>
              </w:rPr>
              <w:t>j</w:t>
            </w:r>
            <w:proofErr w:type="spellEnd"/>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proofErr w:type="spellStart"/>
            <w:r>
              <w:t>TotAdj</w:t>
            </w:r>
            <w:r w:rsidRPr="00F862F2">
              <w:rPr>
                <w:vertAlign w:val="subscript"/>
              </w:rPr>
              <w:t>d</w:t>
            </w:r>
            <w:proofErr w:type="spellEnd"/>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 xml:space="preserve">Is the contribution on Settlement Day, d, to the value of </w:t>
            </w:r>
            <w:proofErr w:type="spellStart"/>
            <w:r>
              <w:t>TotAdj</w:t>
            </w:r>
            <w:r>
              <w:rPr>
                <w:vertAlign w:val="subscript"/>
              </w:rPr>
              <w:t>t</w:t>
            </w:r>
            <w:proofErr w:type="spellEnd"/>
            <w:r>
              <w:t xml:space="preserve"> where </w:t>
            </w:r>
            <w:proofErr w:type="spellStart"/>
            <w:r>
              <w:t>TotAdj</w:t>
            </w:r>
            <w:r>
              <w:rPr>
                <w:vertAlign w:val="subscript"/>
              </w:rPr>
              <w:t>t</w:t>
            </w:r>
            <w:proofErr w:type="spellEnd"/>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proofErr w:type="spellStart"/>
            <w:r>
              <w:t>FBC</w:t>
            </w:r>
            <w:r>
              <w:rPr>
                <w:vertAlign w:val="subscript"/>
              </w:rPr>
              <w:t>d</w:t>
            </w:r>
            <w:proofErr w:type="spellEnd"/>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5pt;height:22pt" o:ole="">
                  <v:imagedata r:id="rId115" o:title=""/>
                </v:shape>
                <o:OLEObject Type="Embed" ProgID="Equation.3" ShapeID="_x0000_i1033" DrawAspect="Content" ObjectID="_1806396820" r:id="rId116"/>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xml:space="preserve">, calculated for Settlement </w:t>
            </w:r>
            <w:proofErr w:type="spellStart"/>
            <w:proofErr w:type="gramStart"/>
            <w:r>
              <w:t>Day,d</w:t>
            </w:r>
            <w:proofErr w:type="spellEnd"/>
            <w:r w:rsidRPr="0042125C">
              <w:t>.</w:t>
            </w:r>
            <w:proofErr w:type="gramEnd"/>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proofErr w:type="spellStart"/>
            <w:r>
              <w:t>OM</w:t>
            </w:r>
            <w:r>
              <w:rPr>
                <w:vertAlign w:val="subscript"/>
              </w:rPr>
              <w:t>d</w:t>
            </w:r>
            <w:proofErr w:type="spellEnd"/>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 xml:space="preserve">Is the contribution on Settlement Day, d, to the value of </w:t>
            </w:r>
            <w:proofErr w:type="spellStart"/>
            <w:r>
              <w:t>OM</w:t>
            </w:r>
            <w:r>
              <w:rPr>
                <w:vertAlign w:val="subscript"/>
              </w:rPr>
              <w:t>t</w:t>
            </w:r>
            <w:proofErr w:type="spellEnd"/>
            <w:r>
              <w:t xml:space="preserve"> where </w:t>
            </w:r>
            <w:proofErr w:type="spellStart"/>
            <w:r>
              <w:t>OM</w:t>
            </w:r>
            <w:r>
              <w:rPr>
                <w:vertAlign w:val="subscript"/>
              </w:rPr>
              <w:t>t</w:t>
            </w:r>
            <w:proofErr w:type="spellEnd"/>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3pt;height:22pt" o:ole="">
                  <v:imagedata r:id="rId117" o:title=""/>
                </v:shape>
                <o:OLEObject Type="Embed" ProgID="Equation.3" ShapeID="_x0000_i1034" DrawAspect="Content" ObjectID="_1806396821" r:id="rId118"/>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612" w:name="BSUoSend"/>
      <w:bookmarkEnd w:id="612"/>
    </w:p>
    <w:sectPr w:rsidR="006A4386" w:rsidRPr="00FC681D" w:rsidSect="00B311F1">
      <w:headerReference w:type="even" r:id="rId119"/>
      <w:headerReference w:type="default" r:id="rId120"/>
      <w:footerReference w:type="even" r:id="rId121"/>
      <w:footerReference w:type="default" r:id="rId122"/>
      <w:headerReference w:type="first" r:id="rId123"/>
      <w:footnotePr>
        <w:numRestart w:val="eachPage"/>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0" w:author="Author" w:date="2025-04-09T12:02:00Z" w:initials="A">
    <w:p w14:paraId="7DEA7E23" w14:textId="77777777" w:rsidR="0035600A" w:rsidRDefault="0035600A" w:rsidP="0035600A">
      <w:pPr>
        <w:pStyle w:val="CommentText"/>
      </w:pPr>
      <w:r>
        <w:rPr>
          <w:rStyle w:val="CommentReference"/>
        </w:rPr>
        <w:annotationRef/>
      </w:r>
      <w:r>
        <w:t>Error from previous version updated</w:t>
      </w:r>
    </w:p>
  </w:comment>
  <w:comment w:id="254" w:author="Author" w:date="2025-04-09T12:04:00Z" w:initials="A">
    <w:p w14:paraId="71586A58" w14:textId="77777777" w:rsidR="0035600A" w:rsidRDefault="0035600A" w:rsidP="0035600A">
      <w:pPr>
        <w:pStyle w:val="CommentText"/>
      </w:pPr>
      <w:r>
        <w:rPr>
          <w:rStyle w:val="CommentReference"/>
        </w:rPr>
        <w:annotationRef/>
      </w:r>
      <w:r>
        <w:t>Updated from technology type to BM Unit</w:t>
      </w:r>
    </w:p>
  </w:comment>
  <w:comment w:id="255" w:author="Alex Aristodemou (NESO)" w:date="2025-04-14T11:24:00Z" w:initials="AA">
    <w:p w14:paraId="6AB92534" w14:textId="77777777" w:rsidR="004D7559" w:rsidRDefault="004D7559" w:rsidP="004D7559">
      <w:pPr>
        <w:pStyle w:val="CommentText"/>
      </w:pPr>
      <w:r>
        <w:rPr>
          <w:rStyle w:val="CommentReference"/>
        </w:rPr>
        <w:annotationRef/>
      </w:r>
      <w:r>
        <w:t xml:space="preserve">We should show the changes in tracked in this revised text. </w:t>
      </w:r>
    </w:p>
  </w:comment>
  <w:comment w:id="276" w:author="Author" w:date="2025-04-09T12:06:00Z" w:initials="A">
    <w:p w14:paraId="48ABB70A" w14:textId="76FA792E" w:rsidR="0035600A" w:rsidRDefault="0035600A" w:rsidP="0035600A">
      <w:pPr>
        <w:pStyle w:val="CommentText"/>
      </w:pPr>
      <w:r>
        <w:rPr>
          <w:rStyle w:val="CommentReference"/>
        </w:rPr>
        <w:annotationRef/>
      </w:r>
      <w:r>
        <w:t>This is the one material change I am considering introducing to the original - divide by MTPSTEC rather than TEC which I think would be more cost reflective</w:t>
      </w:r>
    </w:p>
  </w:comment>
  <w:comment w:id="277" w:author="Alex Aristodemou (NESO)" w:date="2025-04-14T11:25:00Z" w:initials="AA">
    <w:p w14:paraId="337826AE" w14:textId="77777777" w:rsidR="00152E59" w:rsidRDefault="00152E59" w:rsidP="00152E59">
      <w:pPr>
        <w:pStyle w:val="CommentText"/>
      </w:pPr>
      <w:r>
        <w:rPr>
          <w:rStyle w:val="CommentReference"/>
        </w:rPr>
        <w:annotationRef/>
      </w:r>
      <w:r>
        <w:t>As above, for the benefit of the WG and our report to Ofgem, we should show the old equation struck through.</w:t>
      </w:r>
    </w:p>
  </w:comment>
  <w:comment w:id="283" w:author="Author" w:date="2025-04-09T12:21:00Z" w:initials="A">
    <w:p w14:paraId="219B441D" w14:textId="6C3400F0" w:rsidR="000616CD" w:rsidRDefault="000616CD" w:rsidP="000616CD">
      <w:pPr>
        <w:pStyle w:val="CommentText"/>
      </w:pPr>
      <w:r>
        <w:rPr>
          <w:rStyle w:val="CommentReference"/>
        </w:rPr>
        <w:annotationRef/>
      </w:r>
      <w:r>
        <w:t>Added equals as missing from previous legal text, adjusted some of the terminology to make clearer what it refers to</w:t>
      </w:r>
    </w:p>
  </w:comment>
  <w:comment w:id="395" w:author="Author" w:date="2025-04-09T12:28:00Z" w:initials="A">
    <w:p w14:paraId="46316435" w14:textId="77777777" w:rsidR="00142D1A" w:rsidRDefault="00142D1A" w:rsidP="00142D1A">
      <w:pPr>
        <w:pStyle w:val="CommentText"/>
      </w:pPr>
      <w:r>
        <w:rPr>
          <w:rStyle w:val="CommentReference"/>
        </w:rPr>
        <w:annotationRef/>
      </w:r>
      <w:r>
        <w:t>Updated formatting error in baseline</w:t>
      </w:r>
    </w:p>
  </w:comment>
  <w:comment w:id="442" w:author="Alex Aristodemou (NESO)" w:date="2025-04-14T12:06:00Z" w:initials="AA">
    <w:p w14:paraId="532B4EB3" w14:textId="77777777" w:rsidR="0048180E" w:rsidRDefault="0048180E" w:rsidP="0048180E">
      <w:pPr>
        <w:pStyle w:val="CommentText"/>
      </w:pPr>
      <w:r>
        <w:rPr>
          <w:rStyle w:val="CommentReference"/>
        </w:rPr>
        <w:annotationRef/>
      </w:r>
      <w:r>
        <w:t xml:space="preserve">I think we need to address this in line with Ofgem’s comment around the use of Max Capacity in the GC. The GC talks about “Maximum Export Capacity” and “Maximum Capacity” so please can you confirm that it is indeed “Maximum Capacity” that is the relevant defn here. We can keep capitalised, but should add the words “(as defined in the </w:t>
      </w:r>
      <w:r>
        <w:rPr>
          <w:b/>
          <w:bCs/>
        </w:rPr>
        <w:t>Grid Code</w:t>
      </w:r>
      <w:r>
        <w:t xml:space="preserve">)”. </w:t>
      </w:r>
    </w:p>
  </w:comment>
  <w:comment w:id="454" w:author="Alex Aristodemou (NESO)" w:date="2025-04-14T12:10:00Z" w:initials="AA">
    <w:p w14:paraId="761E1B41" w14:textId="77777777" w:rsidR="00464D7C" w:rsidRDefault="00464D7C" w:rsidP="00464D7C">
      <w:pPr>
        <w:pStyle w:val="CommentText"/>
      </w:pPr>
      <w:r>
        <w:rPr>
          <w:rStyle w:val="CommentReference"/>
        </w:rPr>
        <w:annotationRef/>
      </w:r>
      <w:r>
        <w:t>Please amend and style bold. Should this be a “</w:t>
      </w:r>
      <w:r>
        <w:rPr>
          <w:b/>
          <w:bCs/>
        </w:rPr>
        <w:t>Bilateral Agreement</w:t>
      </w:r>
      <w:r>
        <w:t>” or a “</w:t>
      </w:r>
      <w:r>
        <w:rPr>
          <w:b/>
          <w:bCs/>
        </w:rPr>
        <w:t>Bilateral Connection Agreement</w:t>
      </w:r>
      <w:r>
        <w:t>”?</w:t>
      </w:r>
    </w:p>
  </w:comment>
  <w:comment w:id="472" w:author="Alex Aristodemou (NESO)" w:date="2025-04-14T12:12:00Z" w:initials="AA">
    <w:p w14:paraId="68E2A633" w14:textId="77777777" w:rsidR="00DD74F5" w:rsidRDefault="00DD74F5" w:rsidP="00DD74F5">
      <w:pPr>
        <w:pStyle w:val="CommentText"/>
      </w:pPr>
      <w:r>
        <w:rPr>
          <w:rStyle w:val="CommentReference"/>
        </w:rPr>
        <w:annotationRef/>
      </w:r>
      <w:r>
        <w:t xml:space="preserve">Should this refer to BM Units? </w:t>
      </w:r>
    </w:p>
  </w:comment>
  <w:comment w:id="482" w:author="Alex Aristodemou (NESO)" w:date="2025-04-14T12:12:00Z" w:initials="AA">
    <w:p w14:paraId="7C1A4A9C" w14:textId="77777777" w:rsidR="00DD74F5" w:rsidRDefault="00DD74F5" w:rsidP="00DD74F5">
      <w:pPr>
        <w:pStyle w:val="CommentText"/>
      </w:pPr>
      <w:r>
        <w:rPr>
          <w:rStyle w:val="CommentReference"/>
        </w:rPr>
        <w:annotationRef/>
      </w:r>
      <w:r>
        <w:t xml:space="preserve">As above - should this be BMUs? </w:t>
      </w:r>
    </w:p>
  </w:comment>
  <w:comment w:id="497" w:author="Alex Aristodemou (NESO)" w:date="2025-04-14T12:15:00Z" w:initials="AA">
    <w:p w14:paraId="29F06361" w14:textId="77777777" w:rsidR="009575D9" w:rsidRDefault="009575D9" w:rsidP="009575D9">
      <w:pPr>
        <w:pStyle w:val="CommentText"/>
      </w:pPr>
      <w:r>
        <w:rPr>
          <w:rStyle w:val="CommentReference"/>
        </w:rPr>
        <w:annotationRef/>
      </w:r>
      <w:r>
        <w:t>Do we mean “CAPBMU”?</w:t>
      </w:r>
    </w:p>
  </w:comment>
  <w:comment w:id="402" w:author="Author" w:date="2025-04-09T12:29:00Z" w:initials="A">
    <w:p w14:paraId="0E3DE835" w14:textId="70C20BE0" w:rsidR="005D5715" w:rsidRDefault="005D5715" w:rsidP="005D5715">
      <w:pPr>
        <w:pStyle w:val="CommentText"/>
      </w:pPr>
      <w:r>
        <w:rPr>
          <w:rStyle w:val="CommentReference"/>
        </w:rPr>
        <w:annotationRef/>
      </w:r>
      <w:r>
        <w:t>Formatting errors removed, have updated references from technology type to BM Unit</w:t>
      </w:r>
    </w:p>
  </w:comment>
  <w:comment w:id="403" w:author="Alex Aristodemou (NESO)" w:date="2025-04-14T11:31:00Z" w:initials="AA">
    <w:p w14:paraId="33A1E76C" w14:textId="77777777" w:rsidR="00086AD0" w:rsidRDefault="00086AD0" w:rsidP="00086AD0">
      <w:pPr>
        <w:pStyle w:val="CommentText"/>
      </w:pPr>
      <w:r>
        <w:rPr>
          <w:rStyle w:val="CommentReference"/>
        </w:rPr>
        <w:annotationRef/>
      </w:r>
      <w:r>
        <w:t xml:space="preserve">As above, should show as tracked changes from previous text.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DEA7E23" w15:done="0"/>
  <w15:commentEx w15:paraId="71586A58" w15:done="0"/>
  <w15:commentEx w15:paraId="6AB92534" w15:paraIdParent="71586A58" w15:done="0"/>
  <w15:commentEx w15:paraId="48ABB70A" w15:done="0"/>
  <w15:commentEx w15:paraId="337826AE" w15:paraIdParent="48ABB70A" w15:done="0"/>
  <w15:commentEx w15:paraId="219B441D" w15:done="0"/>
  <w15:commentEx w15:paraId="46316435" w15:done="0"/>
  <w15:commentEx w15:paraId="532B4EB3" w15:done="0"/>
  <w15:commentEx w15:paraId="761E1B41" w15:done="0"/>
  <w15:commentEx w15:paraId="68E2A633" w15:done="0"/>
  <w15:commentEx w15:paraId="7C1A4A9C" w15:done="0"/>
  <w15:commentEx w15:paraId="29F06361" w15:done="0"/>
  <w15:commentEx w15:paraId="0E3DE835" w15:done="0"/>
  <w15:commentEx w15:paraId="33A1E76C" w15:paraIdParent="0E3DE8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889D90" w16cex:dateUtc="2025-04-09T11:02:00Z"/>
  <w16cex:commentExtensible w16cex:durableId="03B5B336" w16cex:dateUtc="2025-04-09T11:04:00Z"/>
  <w16cex:commentExtensible w16cex:durableId="6B82A30B" w16cex:dateUtc="2025-04-14T10:24:00Z"/>
  <w16cex:commentExtensible w16cex:durableId="43EB3268" w16cex:dateUtc="2025-04-09T11:06:00Z"/>
  <w16cex:commentExtensible w16cex:durableId="2D6E06E9" w16cex:dateUtc="2025-04-14T10:25:00Z"/>
  <w16cex:commentExtensible w16cex:durableId="31DFB35B" w16cex:dateUtc="2025-04-09T11:21:00Z"/>
  <w16cex:commentExtensible w16cex:durableId="23C60AE0" w16cex:dateUtc="2025-04-09T11:28:00Z"/>
  <w16cex:commentExtensible w16cex:durableId="2E6A80FA" w16cex:dateUtc="2025-04-14T11:06:00Z"/>
  <w16cex:commentExtensible w16cex:durableId="54896066" w16cex:dateUtc="2025-04-14T11:10:00Z"/>
  <w16cex:commentExtensible w16cex:durableId="0DB3DEB1" w16cex:dateUtc="2025-04-14T11:12:00Z"/>
  <w16cex:commentExtensible w16cex:durableId="094A072C" w16cex:dateUtc="2025-04-14T11:12:00Z"/>
  <w16cex:commentExtensible w16cex:durableId="0743B327" w16cex:dateUtc="2025-04-14T11:15:00Z"/>
  <w16cex:commentExtensible w16cex:durableId="316F262F" w16cex:dateUtc="2025-04-09T11:29:00Z"/>
  <w16cex:commentExtensible w16cex:durableId="1C4B94AB" w16cex:dateUtc="2025-04-14T1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DEA7E23" w16cid:durableId="2A889D90"/>
  <w16cid:commentId w16cid:paraId="71586A58" w16cid:durableId="03B5B336"/>
  <w16cid:commentId w16cid:paraId="6AB92534" w16cid:durableId="6B82A30B"/>
  <w16cid:commentId w16cid:paraId="48ABB70A" w16cid:durableId="43EB3268"/>
  <w16cid:commentId w16cid:paraId="337826AE" w16cid:durableId="2D6E06E9"/>
  <w16cid:commentId w16cid:paraId="219B441D" w16cid:durableId="31DFB35B"/>
  <w16cid:commentId w16cid:paraId="46316435" w16cid:durableId="23C60AE0"/>
  <w16cid:commentId w16cid:paraId="532B4EB3" w16cid:durableId="2E6A80FA"/>
  <w16cid:commentId w16cid:paraId="761E1B41" w16cid:durableId="54896066"/>
  <w16cid:commentId w16cid:paraId="68E2A633" w16cid:durableId="0DB3DEB1"/>
  <w16cid:commentId w16cid:paraId="7C1A4A9C" w16cid:durableId="094A072C"/>
  <w16cid:commentId w16cid:paraId="29F06361" w16cid:durableId="0743B327"/>
  <w16cid:commentId w16cid:paraId="0E3DE835" w16cid:durableId="316F262F"/>
  <w16cid:commentId w16cid:paraId="33A1E76C" w16cid:durableId="1C4B9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7EB49" w14:textId="77777777" w:rsidR="00790045" w:rsidRDefault="00790045" w:rsidP="001046D7">
      <w:pPr>
        <w:pStyle w:val="LogoCaption"/>
      </w:pPr>
      <w:r>
        <w:separator/>
      </w:r>
    </w:p>
  </w:endnote>
  <w:endnote w:type="continuationSeparator" w:id="0">
    <w:p w14:paraId="3FCD05BA" w14:textId="77777777" w:rsidR="00790045" w:rsidRDefault="00790045" w:rsidP="001046D7">
      <w:pPr>
        <w:pStyle w:val="LogoCaption"/>
      </w:pPr>
      <w:r>
        <w:continuationSeparator/>
      </w:r>
    </w:p>
  </w:endnote>
  <w:endnote w:type="continuationNotice" w:id="1">
    <w:p w14:paraId="3574BF65" w14:textId="77777777" w:rsidR="00790045" w:rsidRDefault="00790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98603" w14:textId="77777777" w:rsidR="00790045" w:rsidRDefault="00790045" w:rsidP="001046D7">
      <w:pPr>
        <w:pStyle w:val="LogoCaption"/>
      </w:pPr>
      <w:r>
        <w:separator/>
      </w:r>
    </w:p>
  </w:footnote>
  <w:footnote w:type="continuationSeparator" w:id="0">
    <w:p w14:paraId="7218BEE6" w14:textId="77777777" w:rsidR="00790045" w:rsidRDefault="00790045" w:rsidP="001046D7">
      <w:pPr>
        <w:pStyle w:val="LogoCaption"/>
      </w:pPr>
      <w:r>
        <w:continuationSeparator/>
      </w:r>
    </w:p>
  </w:footnote>
  <w:footnote w:type="continuationNotice" w:id="1">
    <w:p w14:paraId="20B744D1" w14:textId="77777777" w:rsidR="00790045" w:rsidRDefault="00790045"/>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14" w:name="OLE_LINK4"/>
      <w:bookmarkStart w:id="515" w:name="OLE_LINK5"/>
      <w:r w:rsidRPr="00222B22">
        <w:rPr>
          <w:rFonts w:cs="Arial"/>
          <w:sz w:val="18"/>
          <w:szCs w:val="18"/>
        </w:rPr>
        <w:t xml:space="preserve">LDTEC Indicative Block Offer </w:t>
      </w:r>
      <w:bookmarkEnd w:id="514"/>
      <w:bookmarkEnd w:id="51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1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14" w:name="bmkLogoCaptionEven" w:colFirst="0" w:colLast="0"/>
          <w:bookmarkEnd w:id="613"/>
        </w:p>
      </w:tc>
    </w:tr>
    <w:bookmarkEnd w:id="61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1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16" w:name="bmkLogoCaption" w:colFirst="0" w:colLast="0"/>
          <w:bookmarkEnd w:id="615"/>
        </w:p>
      </w:tc>
    </w:tr>
    <w:bookmarkEnd w:id="61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621498507">
    <w:abstractNumId w:val="63"/>
  </w:num>
  <w:num w:numId="2" w16cid:durableId="1368798239">
    <w:abstractNumId w:val="9"/>
  </w:num>
  <w:num w:numId="3" w16cid:durableId="1048380291">
    <w:abstractNumId w:val="7"/>
  </w:num>
  <w:num w:numId="4" w16cid:durableId="2028676491">
    <w:abstractNumId w:val="6"/>
  </w:num>
  <w:num w:numId="5" w16cid:durableId="398093587">
    <w:abstractNumId w:val="5"/>
  </w:num>
  <w:num w:numId="6" w16cid:durableId="1473214951">
    <w:abstractNumId w:val="4"/>
  </w:num>
  <w:num w:numId="7" w16cid:durableId="247885394">
    <w:abstractNumId w:val="8"/>
  </w:num>
  <w:num w:numId="8" w16cid:durableId="1458328782">
    <w:abstractNumId w:val="3"/>
  </w:num>
  <w:num w:numId="9" w16cid:durableId="997926568">
    <w:abstractNumId w:val="2"/>
  </w:num>
  <w:num w:numId="10" w16cid:durableId="716004229">
    <w:abstractNumId w:val="1"/>
  </w:num>
  <w:num w:numId="11" w16cid:durableId="882400548">
    <w:abstractNumId w:val="0"/>
  </w:num>
  <w:num w:numId="12" w16cid:durableId="450440065">
    <w:abstractNumId w:val="32"/>
  </w:num>
  <w:num w:numId="13" w16cid:durableId="256905450">
    <w:abstractNumId w:val="99"/>
  </w:num>
  <w:num w:numId="14" w16cid:durableId="785080611">
    <w:abstractNumId w:val="59"/>
  </w:num>
  <w:num w:numId="15" w16cid:durableId="68777229">
    <w:abstractNumId w:val="90"/>
  </w:num>
  <w:num w:numId="16" w16cid:durableId="1518812375">
    <w:abstractNumId w:val="74"/>
  </w:num>
  <w:num w:numId="17" w16cid:durableId="474764131">
    <w:abstractNumId w:val="10"/>
  </w:num>
  <w:num w:numId="18" w16cid:durableId="680276356">
    <w:abstractNumId w:val="46"/>
  </w:num>
  <w:num w:numId="19" w16cid:durableId="1500533865">
    <w:abstractNumId w:val="79"/>
  </w:num>
  <w:num w:numId="20" w16cid:durableId="1659267903">
    <w:abstractNumId w:val="27"/>
  </w:num>
  <w:num w:numId="21" w16cid:durableId="1414932406">
    <w:abstractNumId w:val="37"/>
  </w:num>
  <w:num w:numId="22" w16cid:durableId="237323875">
    <w:abstractNumId w:val="119"/>
  </w:num>
  <w:num w:numId="23" w16cid:durableId="1648242398">
    <w:abstractNumId w:val="110"/>
  </w:num>
  <w:num w:numId="24" w16cid:durableId="410201830">
    <w:abstractNumId w:val="47"/>
  </w:num>
  <w:num w:numId="25" w16cid:durableId="308631059">
    <w:abstractNumId w:val="94"/>
  </w:num>
  <w:num w:numId="26" w16cid:durableId="1985431272">
    <w:abstractNumId w:val="123"/>
  </w:num>
  <w:num w:numId="27" w16cid:durableId="876506237">
    <w:abstractNumId w:val="84"/>
  </w:num>
  <w:num w:numId="28" w16cid:durableId="615907439">
    <w:abstractNumId w:val="102"/>
  </w:num>
  <w:num w:numId="29" w16cid:durableId="530605080">
    <w:abstractNumId w:val="125"/>
  </w:num>
  <w:num w:numId="30" w16cid:durableId="1159032086">
    <w:abstractNumId w:val="44"/>
  </w:num>
  <w:num w:numId="31" w16cid:durableId="2004308118">
    <w:abstractNumId w:val="48"/>
  </w:num>
  <w:num w:numId="32" w16cid:durableId="1275602048">
    <w:abstractNumId w:val="121"/>
  </w:num>
  <w:num w:numId="33" w16cid:durableId="2070615825">
    <w:abstractNumId w:val="58"/>
  </w:num>
  <w:num w:numId="34" w16cid:durableId="1022896868">
    <w:abstractNumId w:val="122"/>
  </w:num>
  <w:num w:numId="35" w16cid:durableId="253975201">
    <w:abstractNumId w:val="39"/>
  </w:num>
  <w:num w:numId="36" w16cid:durableId="119223757">
    <w:abstractNumId w:val="81"/>
  </w:num>
  <w:num w:numId="37" w16cid:durableId="627204201">
    <w:abstractNumId w:val="57"/>
  </w:num>
  <w:num w:numId="38" w16cid:durableId="855658854">
    <w:abstractNumId w:val="92"/>
  </w:num>
  <w:num w:numId="39" w16cid:durableId="1250038512">
    <w:abstractNumId w:val="101"/>
  </w:num>
  <w:num w:numId="40" w16cid:durableId="1291782598">
    <w:abstractNumId w:val="18"/>
  </w:num>
  <w:num w:numId="41" w16cid:durableId="414522303">
    <w:abstractNumId w:val="89"/>
  </w:num>
  <w:num w:numId="42" w16cid:durableId="1301612839">
    <w:abstractNumId w:val="52"/>
  </w:num>
  <w:num w:numId="43" w16cid:durableId="223954068">
    <w:abstractNumId w:val="42"/>
  </w:num>
  <w:num w:numId="44" w16cid:durableId="883904688">
    <w:abstractNumId w:val="78"/>
  </w:num>
  <w:num w:numId="45" w16cid:durableId="1329333855">
    <w:abstractNumId w:val="109"/>
  </w:num>
  <w:num w:numId="46" w16cid:durableId="1114178365">
    <w:abstractNumId w:val="15"/>
  </w:num>
  <w:num w:numId="47" w16cid:durableId="2130006931">
    <w:abstractNumId w:val="12"/>
  </w:num>
  <w:num w:numId="48" w16cid:durableId="2135757840">
    <w:abstractNumId w:val="36"/>
  </w:num>
  <w:num w:numId="49" w16cid:durableId="1019816057">
    <w:abstractNumId w:val="93"/>
  </w:num>
  <w:num w:numId="50" w16cid:durableId="1239441872">
    <w:abstractNumId w:val="43"/>
  </w:num>
  <w:num w:numId="51" w16cid:durableId="896012750">
    <w:abstractNumId w:val="87"/>
  </w:num>
  <w:num w:numId="52" w16cid:durableId="1314797814">
    <w:abstractNumId w:val="62"/>
  </w:num>
  <w:num w:numId="53" w16cid:durableId="1568682718">
    <w:abstractNumId w:val="127"/>
  </w:num>
  <w:num w:numId="54" w16cid:durableId="1007251355">
    <w:abstractNumId w:val="82"/>
  </w:num>
  <w:num w:numId="55" w16cid:durableId="47267292">
    <w:abstractNumId w:val="76"/>
  </w:num>
  <w:num w:numId="56" w16cid:durableId="190075957">
    <w:abstractNumId w:val="25"/>
  </w:num>
  <w:num w:numId="57" w16cid:durableId="2004354554">
    <w:abstractNumId w:val="115"/>
  </w:num>
  <w:num w:numId="58" w16cid:durableId="1491561048">
    <w:abstractNumId w:val="61"/>
  </w:num>
  <w:num w:numId="59" w16cid:durableId="1908496037">
    <w:abstractNumId w:val="107"/>
  </w:num>
  <w:num w:numId="60" w16cid:durableId="243228892">
    <w:abstractNumId w:val="56"/>
  </w:num>
  <w:num w:numId="61" w16cid:durableId="196623741">
    <w:abstractNumId w:val="71"/>
  </w:num>
  <w:num w:numId="62" w16cid:durableId="2138984601">
    <w:abstractNumId w:val="17"/>
  </w:num>
  <w:num w:numId="63" w16cid:durableId="283737983">
    <w:abstractNumId w:val="60"/>
  </w:num>
  <w:num w:numId="64" w16cid:durableId="527571249">
    <w:abstractNumId w:val="21"/>
  </w:num>
  <w:num w:numId="65" w16cid:durableId="547448597">
    <w:abstractNumId w:val="19"/>
  </w:num>
  <w:num w:numId="66" w16cid:durableId="125663040">
    <w:abstractNumId w:val="24"/>
  </w:num>
  <w:num w:numId="67" w16cid:durableId="271717407">
    <w:abstractNumId w:val="111"/>
  </w:num>
  <w:num w:numId="68" w16cid:durableId="1262445865">
    <w:abstractNumId w:val="77"/>
  </w:num>
  <w:num w:numId="69" w16cid:durableId="1932425801">
    <w:abstractNumId w:val="50"/>
  </w:num>
  <w:num w:numId="70" w16cid:durableId="428352877">
    <w:abstractNumId w:val="108"/>
  </w:num>
  <w:num w:numId="71" w16cid:durableId="2057318738">
    <w:abstractNumId w:val="95"/>
  </w:num>
  <w:num w:numId="72" w16cid:durableId="791435054">
    <w:abstractNumId w:val="22"/>
  </w:num>
  <w:num w:numId="73" w16cid:durableId="2031181045">
    <w:abstractNumId w:val="26"/>
  </w:num>
  <w:num w:numId="74" w16cid:durableId="1947350720">
    <w:abstractNumId w:val="68"/>
  </w:num>
  <w:num w:numId="75" w16cid:durableId="927428731">
    <w:abstractNumId w:val="96"/>
  </w:num>
  <w:num w:numId="76" w16cid:durableId="674070337">
    <w:abstractNumId w:val="69"/>
  </w:num>
  <w:num w:numId="77" w16cid:durableId="496071774">
    <w:abstractNumId w:val="34"/>
  </w:num>
  <w:num w:numId="78" w16cid:durableId="1382899222">
    <w:abstractNumId w:val="45"/>
  </w:num>
  <w:num w:numId="79" w16cid:durableId="57673878">
    <w:abstractNumId w:val="97"/>
  </w:num>
  <w:num w:numId="80" w16cid:durableId="1816876546">
    <w:abstractNumId w:val="118"/>
  </w:num>
  <w:num w:numId="81" w16cid:durableId="2043284554">
    <w:abstractNumId w:val="75"/>
  </w:num>
  <w:num w:numId="82" w16cid:durableId="2123449117">
    <w:abstractNumId w:val="65"/>
  </w:num>
  <w:num w:numId="83" w16cid:durableId="547762093">
    <w:abstractNumId w:val="51"/>
  </w:num>
  <w:num w:numId="84" w16cid:durableId="1522551794">
    <w:abstractNumId w:val="114"/>
  </w:num>
  <w:num w:numId="85" w16cid:durableId="713427005">
    <w:abstractNumId w:val="91"/>
  </w:num>
  <w:num w:numId="86" w16cid:durableId="1038243992">
    <w:abstractNumId w:val="67"/>
  </w:num>
  <w:num w:numId="87" w16cid:durableId="1677927571">
    <w:abstractNumId w:val="113"/>
  </w:num>
  <w:num w:numId="88" w16cid:durableId="83188640">
    <w:abstractNumId w:val="53"/>
  </w:num>
  <w:num w:numId="89" w16cid:durableId="2127774231">
    <w:abstractNumId w:val="38"/>
  </w:num>
  <w:num w:numId="90" w16cid:durableId="1186362289">
    <w:abstractNumId w:val="13"/>
  </w:num>
  <w:num w:numId="91" w16cid:durableId="699361358">
    <w:abstractNumId w:val="14"/>
  </w:num>
  <w:num w:numId="92" w16cid:durableId="251745575">
    <w:abstractNumId w:val="33"/>
  </w:num>
  <w:num w:numId="93" w16cid:durableId="1652099575">
    <w:abstractNumId w:val="124"/>
  </w:num>
  <w:num w:numId="94" w16cid:durableId="507915235">
    <w:abstractNumId w:val="104"/>
  </w:num>
  <w:num w:numId="95" w16cid:durableId="9297727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862981340">
    <w:abstractNumId w:val="106"/>
    <w:lvlOverride w:ilvl="0">
      <w:startOverride w:val="1"/>
    </w:lvlOverride>
    <w:lvlOverride w:ilvl="1"/>
    <w:lvlOverride w:ilvl="2"/>
    <w:lvlOverride w:ilvl="3"/>
    <w:lvlOverride w:ilvl="4"/>
    <w:lvlOverride w:ilvl="5"/>
    <w:lvlOverride w:ilvl="6"/>
    <w:lvlOverride w:ilvl="7"/>
    <w:lvlOverride w:ilvl="8"/>
  </w:num>
  <w:num w:numId="97" w16cid:durableId="7148863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5060222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22388202">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10439269">
    <w:abstractNumId w:val="28"/>
  </w:num>
  <w:num w:numId="101" w16cid:durableId="604460225">
    <w:abstractNumId w:val="103"/>
    <w:lvlOverride w:ilvl="0">
      <w:startOverride w:val="1"/>
    </w:lvlOverride>
  </w:num>
  <w:num w:numId="102" w16cid:durableId="263927406">
    <w:abstractNumId w:val="72"/>
    <w:lvlOverride w:ilvl="0">
      <w:startOverride w:val="2"/>
    </w:lvlOverride>
  </w:num>
  <w:num w:numId="103" w16cid:durableId="1001815900">
    <w:abstractNumId w:val="86"/>
    <w:lvlOverride w:ilvl="0">
      <w:startOverride w:val="3"/>
    </w:lvlOverride>
  </w:num>
  <w:num w:numId="104" w16cid:durableId="71304285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861196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930873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35270930">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96351652">
    <w:abstractNumId w:val="21"/>
  </w:num>
  <w:num w:numId="109" w16cid:durableId="1494881711">
    <w:abstractNumId w:val="41"/>
  </w:num>
  <w:num w:numId="110" w16cid:durableId="1694726705">
    <w:abstractNumId w:val="120"/>
  </w:num>
  <w:num w:numId="111" w16cid:durableId="135629992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4480076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571820353">
    <w:abstractNumId w:val="76"/>
  </w:num>
  <w:num w:numId="114" w16cid:durableId="1970474130">
    <w:abstractNumId w:val="49"/>
  </w:num>
  <w:num w:numId="115" w16cid:durableId="896470900">
    <w:abstractNumId w:val="100"/>
  </w:num>
  <w:num w:numId="116" w16cid:durableId="46709545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758691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61318250">
    <w:abstractNumId w:val="88"/>
  </w:num>
  <w:num w:numId="119" w16cid:durableId="1563373666">
    <w:abstractNumId w:val="80"/>
  </w:num>
  <w:num w:numId="120" w16cid:durableId="1139805345">
    <w:abstractNumId w:val="54"/>
  </w:num>
  <w:num w:numId="121" w16cid:durableId="615871807">
    <w:abstractNumId w:val="70"/>
  </w:num>
  <w:num w:numId="122" w16cid:durableId="597373191">
    <w:abstractNumId w:val="31"/>
  </w:num>
  <w:num w:numId="123" w16cid:durableId="585461191">
    <w:abstractNumId w:val="23"/>
  </w:num>
  <w:num w:numId="124" w16cid:durableId="1103651999">
    <w:abstractNumId w:val="126"/>
  </w:num>
  <w:num w:numId="125" w16cid:durableId="1822843472">
    <w:abstractNumId w:val="83"/>
  </w:num>
  <w:num w:numId="126" w16cid:durableId="320618501">
    <w:abstractNumId w:val="66"/>
  </w:num>
  <w:num w:numId="127" w16cid:durableId="1348367411">
    <w:abstractNumId w:val="11"/>
  </w:num>
  <w:num w:numId="128" w16cid:durableId="1988587903">
    <w:abstractNumId w:val="64"/>
  </w:num>
  <w:num w:numId="129" w16cid:durableId="1380590307">
    <w:abstractNumId w:val="117"/>
  </w:num>
  <w:num w:numId="130" w16cid:durableId="1280256838">
    <w:abstractNumId w:val="40"/>
  </w:num>
  <w:num w:numId="131" w16cid:durableId="871262191">
    <w:abstractNumId w:val="98"/>
  </w:num>
  <w:num w:numId="132" w16cid:durableId="399333984">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x Aristodemou (NESO)">
    <w15:presenceInfo w15:providerId="AD" w15:userId="S::alexander.aristod@uk.nationalgrid.com::0cb1737e-a9d3-4d94-a97f-26f0b782cddb"/>
  </w15:person>
  <w15:person w15:author="Martin Cahill (NESO)">
    <w15:presenceInfo w15:providerId="AD" w15:userId="S::Martin.Cahill1@uk.nationalgrid.com::16925ec6-6867-452d-940e-6897b6fa5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4F43"/>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57974"/>
    <w:rsid w:val="00061669"/>
    <w:rsid w:val="000616CD"/>
    <w:rsid w:val="00061B21"/>
    <w:rsid w:val="00061D6F"/>
    <w:rsid w:val="00062366"/>
    <w:rsid w:val="000651E2"/>
    <w:rsid w:val="00065C12"/>
    <w:rsid w:val="000663B0"/>
    <w:rsid w:val="00070AA7"/>
    <w:rsid w:val="00071797"/>
    <w:rsid w:val="00072371"/>
    <w:rsid w:val="000729CB"/>
    <w:rsid w:val="00073C3B"/>
    <w:rsid w:val="00075548"/>
    <w:rsid w:val="00075922"/>
    <w:rsid w:val="00075ED1"/>
    <w:rsid w:val="00076176"/>
    <w:rsid w:val="00080873"/>
    <w:rsid w:val="00081F1C"/>
    <w:rsid w:val="00082F88"/>
    <w:rsid w:val="0008330F"/>
    <w:rsid w:val="00084189"/>
    <w:rsid w:val="000853AA"/>
    <w:rsid w:val="00085C3E"/>
    <w:rsid w:val="00086480"/>
    <w:rsid w:val="00086AD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E7E0E"/>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3E8C"/>
    <w:rsid w:val="00125177"/>
    <w:rsid w:val="00125F43"/>
    <w:rsid w:val="0012779E"/>
    <w:rsid w:val="00130444"/>
    <w:rsid w:val="00131C05"/>
    <w:rsid w:val="00133479"/>
    <w:rsid w:val="001341C9"/>
    <w:rsid w:val="001348FE"/>
    <w:rsid w:val="00134C1E"/>
    <w:rsid w:val="00137774"/>
    <w:rsid w:val="00142D1A"/>
    <w:rsid w:val="00143668"/>
    <w:rsid w:val="0014378F"/>
    <w:rsid w:val="0014590A"/>
    <w:rsid w:val="00147FF2"/>
    <w:rsid w:val="0015055E"/>
    <w:rsid w:val="0015078D"/>
    <w:rsid w:val="00150C1E"/>
    <w:rsid w:val="001520CE"/>
    <w:rsid w:val="00152E59"/>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0F4C"/>
    <w:rsid w:val="002412ED"/>
    <w:rsid w:val="002417E1"/>
    <w:rsid w:val="00241B39"/>
    <w:rsid w:val="002432B3"/>
    <w:rsid w:val="00243859"/>
    <w:rsid w:val="002439CF"/>
    <w:rsid w:val="0024533E"/>
    <w:rsid w:val="002507E6"/>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84E9C"/>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27FC1"/>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00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4B3D"/>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07C4C"/>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418B"/>
    <w:rsid w:val="0045707F"/>
    <w:rsid w:val="004573B7"/>
    <w:rsid w:val="00460ACC"/>
    <w:rsid w:val="00461271"/>
    <w:rsid w:val="004633BA"/>
    <w:rsid w:val="00464D7C"/>
    <w:rsid w:val="00465617"/>
    <w:rsid w:val="00465E2B"/>
    <w:rsid w:val="00466EF2"/>
    <w:rsid w:val="004678E9"/>
    <w:rsid w:val="00467B48"/>
    <w:rsid w:val="0047010D"/>
    <w:rsid w:val="00471666"/>
    <w:rsid w:val="00471DFA"/>
    <w:rsid w:val="00475DC1"/>
    <w:rsid w:val="00476BC2"/>
    <w:rsid w:val="00477EDD"/>
    <w:rsid w:val="0048055F"/>
    <w:rsid w:val="00481157"/>
    <w:rsid w:val="0048180E"/>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223"/>
    <w:rsid w:val="004D64D4"/>
    <w:rsid w:val="004D7559"/>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0F43"/>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3859"/>
    <w:rsid w:val="00527073"/>
    <w:rsid w:val="00530B59"/>
    <w:rsid w:val="00530DCB"/>
    <w:rsid w:val="0053373B"/>
    <w:rsid w:val="00535658"/>
    <w:rsid w:val="0054056B"/>
    <w:rsid w:val="00541020"/>
    <w:rsid w:val="0054156B"/>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26F"/>
    <w:rsid w:val="005B2D94"/>
    <w:rsid w:val="005B3509"/>
    <w:rsid w:val="005B3B24"/>
    <w:rsid w:val="005B50FC"/>
    <w:rsid w:val="005B5723"/>
    <w:rsid w:val="005C08F8"/>
    <w:rsid w:val="005C2463"/>
    <w:rsid w:val="005C2C42"/>
    <w:rsid w:val="005C372A"/>
    <w:rsid w:val="005C53F8"/>
    <w:rsid w:val="005C70EE"/>
    <w:rsid w:val="005C7335"/>
    <w:rsid w:val="005C7D33"/>
    <w:rsid w:val="005D19B8"/>
    <w:rsid w:val="005D1FF8"/>
    <w:rsid w:val="005D4A32"/>
    <w:rsid w:val="005D4BD5"/>
    <w:rsid w:val="005D571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66EF1"/>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4FB"/>
    <w:rsid w:val="006B1F85"/>
    <w:rsid w:val="006B24C1"/>
    <w:rsid w:val="006B2613"/>
    <w:rsid w:val="006B31E4"/>
    <w:rsid w:val="006B4167"/>
    <w:rsid w:val="006B4300"/>
    <w:rsid w:val="006B4863"/>
    <w:rsid w:val="006B4C0B"/>
    <w:rsid w:val="006B5D12"/>
    <w:rsid w:val="006B6B42"/>
    <w:rsid w:val="006C16EF"/>
    <w:rsid w:val="006C1ED9"/>
    <w:rsid w:val="006C2F95"/>
    <w:rsid w:val="006C4E6E"/>
    <w:rsid w:val="006C5B63"/>
    <w:rsid w:val="006C6A17"/>
    <w:rsid w:val="006C71FC"/>
    <w:rsid w:val="006C721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3623"/>
    <w:rsid w:val="00777514"/>
    <w:rsid w:val="00777549"/>
    <w:rsid w:val="0077794D"/>
    <w:rsid w:val="007823C4"/>
    <w:rsid w:val="00785F3A"/>
    <w:rsid w:val="0078610B"/>
    <w:rsid w:val="007867CA"/>
    <w:rsid w:val="00786AEB"/>
    <w:rsid w:val="0078742E"/>
    <w:rsid w:val="00787645"/>
    <w:rsid w:val="007900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368F6"/>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2A5A"/>
    <w:rsid w:val="0088314C"/>
    <w:rsid w:val="0088682A"/>
    <w:rsid w:val="00887323"/>
    <w:rsid w:val="00890F74"/>
    <w:rsid w:val="00891782"/>
    <w:rsid w:val="00891D82"/>
    <w:rsid w:val="008944F9"/>
    <w:rsid w:val="0089492D"/>
    <w:rsid w:val="008958D0"/>
    <w:rsid w:val="008959B3"/>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29B"/>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575D9"/>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5A1"/>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7AC"/>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4D8C"/>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C7963"/>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2FD2"/>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371A"/>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3A3"/>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6677"/>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5980"/>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2003"/>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4F5"/>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8D5"/>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206"/>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528F"/>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583"/>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15:docId w15:val="{CFE6356D-78D6-4EFF-9875-7479AE0E0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42D1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9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oleObject" Target="embeddings/oleObject2.bin"/><Relationship Id="rId112" Type="http://schemas.openxmlformats.org/officeDocument/2006/relationships/image" Target="media/image87.wmf"/><Relationship Id="rId16" Type="http://schemas.openxmlformats.org/officeDocument/2006/relationships/image" Target="media/image4.emf"/><Relationship Id="rId107" Type="http://schemas.openxmlformats.org/officeDocument/2006/relationships/image" Target="media/image84.wmf"/><Relationship Id="rId11" Type="http://schemas.openxmlformats.org/officeDocument/2006/relationships/footnotes" Target="footnotes.xml"/><Relationship Id="rId32" Type="http://schemas.openxmlformats.org/officeDocument/2006/relationships/image" Target="media/image16.png"/><Relationship Id="rId37" Type="http://schemas.openxmlformats.org/officeDocument/2006/relationships/image" Target="media/image21.wmf"/><Relationship Id="rId53" Type="http://schemas.openxmlformats.org/officeDocument/2006/relationships/image" Target="media/image37.wmf"/><Relationship Id="rId58" Type="http://schemas.openxmlformats.org/officeDocument/2006/relationships/image" Target="media/image42.wmf"/><Relationship Id="rId74" Type="http://schemas.openxmlformats.org/officeDocument/2006/relationships/image" Target="media/image58.wmf"/><Relationship Id="rId79" Type="http://schemas.openxmlformats.org/officeDocument/2006/relationships/image" Target="media/image63.png"/><Relationship Id="rId102" Type="http://schemas.openxmlformats.org/officeDocument/2006/relationships/image" Target="media/image79.wmf"/><Relationship Id="rId123"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wmf"/><Relationship Id="rId90" Type="http://schemas.openxmlformats.org/officeDocument/2006/relationships/image" Target="media/image71.wmf"/><Relationship Id="rId95" Type="http://schemas.openxmlformats.org/officeDocument/2006/relationships/oleObject" Target="embeddings/oleObject5.bin"/><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png"/><Relationship Id="rId100" Type="http://schemas.openxmlformats.org/officeDocument/2006/relationships/image" Target="media/image77.png"/><Relationship Id="rId105" Type="http://schemas.openxmlformats.org/officeDocument/2006/relationships/image" Target="media/image82.wmf"/><Relationship Id="rId113" Type="http://schemas.openxmlformats.org/officeDocument/2006/relationships/image" Target="media/image88.wmf"/><Relationship Id="rId118" Type="http://schemas.openxmlformats.org/officeDocument/2006/relationships/oleObject" Target="embeddings/oleObject10.bin"/><Relationship Id="rId12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chart" Target="charts/chart1.xml"/><Relationship Id="rId85" Type="http://schemas.openxmlformats.org/officeDocument/2006/relationships/image" Target="media/image68.wmf"/><Relationship Id="rId93" Type="http://schemas.openxmlformats.org/officeDocument/2006/relationships/oleObject" Target="embeddings/oleObject4.bin"/><Relationship Id="rId98" Type="http://schemas.openxmlformats.org/officeDocument/2006/relationships/image" Target="media/image75.png"/><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image" Target="media/image80.wmf"/><Relationship Id="rId108"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16" Type="http://schemas.openxmlformats.org/officeDocument/2006/relationships/oleObject" Target="embeddings/oleObject9.bin"/><Relationship Id="rId124"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png"/><Relationship Id="rId88" Type="http://schemas.openxmlformats.org/officeDocument/2006/relationships/image" Target="media/image70.wmf"/><Relationship Id="rId91" Type="http://schemas.openxmlformats.org/officeDocument/2006/relationships/oleObject" Target="embeddings/oleObject3.bin"/><Relationship Id="rId96" Type="http://schemas.openxmlformats.org/officeDocument/2006/relationships/image" Target="media/image74.wmf"/><Relationship Id="rId111" Type="http://schemas.openxmlformats.org/officeDocument/2006/relationships/image" Target="media/image86.png"/><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image" Target="media/image83.wmf"/><Relationship Id="rId114" Type="http://schemas.openxmlformats.org/officeDocument/2006/relationships/oleObject" Target="embeddings/oleObject8.bin"/><Relationship Id="rId119" Type="http://schemas.openxmlformats.org/officeDocument/2006/relationships/header" Target="header1.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wmf"/><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3.wmf"/><Relationship Id="rId99" Type="http://schemas.openxmlformats.org/officeDocument/2006/relationships/image" Target="media/image76.png"/><Relationship Id="rId101" Type="http://schemas.openxmlformats.org/officeDocument/2006/relationships/image" Target="media/image78.wmf"/><Relationship Id="rId12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openxmlformats.org/officeDocument/2006/relationships/image" Target="media/image85.wmf"/><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wmf"/><Relationship Id="rId97" Type="http://schemas.openxmlformats.org/officeDocument/2006/relationships/oleObject" Target="embeddings/oleObject6.bin"/><Relationship Id="rId104" Type="http://schemas.openxmlformats.org/officeDocument/2006/relationships/image" Target="media/image81.wmf"/><Relationship Id="rId120" Type="http://schemas.openxmlformats.org/officeDocument/2006/relationships/header" Target="header2.xml"/><Relationship Id="rId125" Type="http://schemas.microsoft.com/office/2011/relationships/people" Target="people.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2.wmf"/><Relationship Id="rId2" Type="http://schemas.openxmlformats.org/officeDocument/2006/relationships/customXml" Target="../customXml/item2.xml"/><Relationship Id="rId29" Type="http://schemas.openxmlformats.org/officeDocument/2006/relationships/image" Target="media/image13.wmf"/><Relationship Id="rId24" Type="http://schemas.openxmlformats.org/officeDocument/2006/relationships/image" Target="media/image8.wmf"/><Relationship Id="rId40" Type="http://schemas.openxmlformats.org/officeDocument/2006/relationships/image" Target="media/image24.wmf"/><Relationship Id="rId45" Type="http://schemas.openxmlformats.org/officeDocument/2006/relationships/image" Target="media/image29.png"/><Relationship Id="rId66" Type="http://schemas.openxmlformats.org/officeDocument/2006/relationships/image" Target="media/image50.wmf"/><Relationship Id="rId87" Type="http://schemas.openxmlformats.org/officeDocument/2006/relationships/oleObject" Target="embeddings/oleObject1.bin"/><Relationship Id="rId110" Type="http://schemas.openxmlformats.org/officeDocument/2006/relationships/oleObject" Target="embeddings/oleObject7.bin"/><Relationship Id="rId115" Type="http://schemas.openxmlformats.org/officeDocument/2006/relationships/image" Target="media/image89.wmf"/></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3E26E4-2F7D-47FD-9798-C9384A6A54D8}"/>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45056</Words>
  <Characters>256825</Characters>
  <Application>Microsoft Office Word</Application>
  <DocSecurity>0</DocSecurity>
  <Lines>2140</Lines>
  <Paragraphs>602</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Company/>
  <LinksUpToDate>false</LinksUpToDate>
  <CharactersWithSpaces>301279</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Martin Cahill (NESO)</dc:creator>
  <cp:keywords> </cp:keywords>
  <dc:description/>
  <cp:lastModifiedBy>Martin Cahill (NESO)</cp:lastModifiedBy>
  <cp:revision>6</cp:revision>
  <dcterms:created xsi:type="dcterms:W3CDTF">2025-04-17T10:56:00Z</dcterms:created>
  <dcterms:modified xsi:type="dcterms:W3CDTF">2025-04-17T11:06:00Z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